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357766" w14:textId="77777777" w:rsidR="00396104" w:rsidRPr="00396104" w:rsidRDefault="00396104" w:rsidP="00396104">
      <w:pPr>
        <w:jc w:val="center"/>
        <w:outlineLvl w:val="0"/>
        <w:rPr>
          <w:rFonts w:ascii="Arial Narrow" w:hAnsi="Arial Narrow"/>
          <w:b/>
          <w:sz w:val="28"/>
          <w:szCs w:val="28"/>
        </w:rPr>
      </w:pPr>
      <w:r w:rsidRPr="00396104">
        <w:rPr>
          <w:rFonts w:ascii="Arial Narrow" w:hAnsi="Arial Narrow"/>
          <w:b/>
          <w:sz w:val="28"/>
          <w:szCs w:val="28"/>
        </w:rPr>
        <w:t>Záväzný úverový prísľub</w:t>
      </w:r>
    </w:p>
    <w:p w14:paraId="3A327113" w14:textId="77777777" w:rsidR="00396104" w:rsidRDefault="00396104" w:rsidP="00396104">
      <w:pPr>
        <w:rPr>
          <w:b/>
          <w:u w:val="single"/>
        </w:rPr>
      </w:pPr>
    </w:p>
    <w:p w14:paraId="3C28CAC2" w14:textId="77777777" w:rsidR="00396104" w:rsidRPr="00AB5BE1" w:rsidRDefault="00396104" w:rsidP="00396104">
      <w:pPr>
        <w:rPr>
          <w:b/>
          <w:u w:val="single"/>
        </w:rPr>
      </w:pPr>
    </w:p>
    <w:p w14:paraId="03F73AB0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Banka .........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  <w:bookmarkStart w:id="0" w:name="_GoBack"/>
      <w:bookmarkEnd w:id="0"/>
    </w:p>
    <w:p w14:paraId="3E932CFB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„banka“)</w:t>
      </w:r>
    </w:p>
    <w:p w14:paraId="2F31781E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</w:t>
      </w:r>
    </w:p>
    <w:p w14:paraId="17D9F60F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1FC16B27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týmto potvrdzuje a vyhlasuje, že žiadosť klienta:</w:t>
      </w:r>
    </w:p>
    <w:p w14:paraId="5A387881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14:paraId="4373D5B0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FO</w:t>
      </w:r>
    </w:p>
    <w:p w14:paraId="4DD99F32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Obchodné meno: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14:paraId="30BD2E56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Meno a priezvisko: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</w:t>
      </w:r>
    </w:p>
    <w:p w14:paraId="64A765AB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Bydlisko a miesto podnikania: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14:paraId="04F43574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IČO: ..............</w:t>
      </w:r>
    </w:p>
    <w:p w14:paraId="27B35EEF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DIČ ................</w:t>
      </w:r>
    </w:p>
    <w:p w14:paraId="274DCEB8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proofErr w:type="spellStart"/>
      <w:r w:rsidRPr="00396104">
        <w:rPr>
          <w:rFonts w:ascii="Arial Narrow" w:hAnsi="Arial Narrow"/>
          <w:i/>
          <w:sz w:val="22"/>
          <w:szCs w:val="22"/>
        </w:rPr>
        <w:t>R.č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.: ...............</w:t>
      </w:r>
    </w:p>
    <w:p w14:paraId="6F001ECA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Zapísaný v 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registri Okresného úradu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č. zápisu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</w:t>
      </w:r>
    </w:p>
    <w:p w14:paraId="72AA2331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Odbor živnostenský podľa Výpisu č.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 zo dňa ....</w:t>
      </w:r>
    </w:p>
    <w:p w14:paraId="0414F9BA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14:paraId="33BD0FD7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 ktorého konajú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14:paraId="77157894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 xml:space="preserve">Číslo </w:t>
      </w:r>
      <w:proofErr w:type="spellStart"/>
      <w:r w:rsidRPr="00396104">
        <w:rPr>
          <w:rFonts w:ascii="Arial Narrow" w:hAnsi="Arial Narrow"/>
          <w:i/>
          <w:sz w:val="22"/>
          <w:szCs w:val="22"/>
        </w:rPr>
        <w:t>b.ú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</w:t>
      </w:r>
      <w:r w:rsidR="002614D3">
        <w:rPr>
          <w:rFonts w:ascii="Arial Narrow" w:hAnsi="Arial Narrow"/>
          <w:i/>
          <w:sz w:val="22"/>
          <w:szCs w:val="22"/>
        </w:rPr>
        <w:t>: .........................</w:t>
      </w:r>
    </w:p>
    <w:p w14:paraId="0DBFBEEE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14:paraId="100C5900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PO</w:t>
      </w:r>
    </w:p>
    <w:p w14:paraId="44BF12BE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„Obchodné meno“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14:paraId="713ED046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14:paraId="11C8F1B0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</w:p>
    <w:p w14:paraId="64ECA1E9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650C5197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zo dňa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.................. o poskytnutie úveru vo výške ........................</w:t>
      </w:r>
      <w:r w:rsidR="00297B19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na účely spolufinancovania projektu </w:t>
      </w:r>
      <w:r w:rsidR="00297B19">
        <w:rPr>
          <w:rFonts w:ascii="Arial Narrow" w:hAnsi="Arial Narrow"/>
          <w:sz w:val="22"/>
          <w:szCs w:val="22"/>
        </w:rPr>
        <w:t xml:space="preserve">s názvom </w:t>
      </w:r>
      <w:r w:rsidRPr="00396104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 (presn</w:t>
      </w:r>
      <w:r w:rsidR="008451F6">
        <w:rPr>
          <w:rFonts w:ascii="Arial Narrow" w:hAnsi="Arial Narrow"/>
          <w:sz w:val="22"/>
          <w:szCs w:val="22"/>
        </w:rPr>
        <w:t>ý názov</w:t>
      </w:r>
      <w:r w:rsidRPr="00396104">
        <w:rPr>
          <w:rFonts w:ascii="Arial Narrow" w:hAnsi="Arial Narrow"/>
          <w:sz w:val="22"/>
          <w:szCs w:val="22"/>
        </w:rPr>
        <w:t xml:space="preserve"> projektu</w:t>
      </w:r>
      <w:r w:rsidR="007731AF">
        <w:rPr>
          <w:rFonts w:ascii="Arial Narrow" w:hAnsi="Arial Narrow"/>
          <w:sz w:val="22"/>
          <w:szCs w:val="22"/>
        </w:rPr>
        <w:t xml:space="preserve"> v zmysle žiadosti o </w:t>
      </w:r>
      <w:r w:rsidR="008369A7">
        <w:rPr>
          <w:rFonts w:ascii="Arial Narrow" w:hAnsi="Arial Narrow"/>
          <w:sz w:val="22"/>
          <w:szCs w:val="22"/>
        </w:rPr>
        <w:t>príspevok</w:t>
      </w:r>
      <w:r w:rsidR="008451F6">
        <w:rPr>
          <w:rFonts w:ascii="Arial Narrow" w:hAnsi="Arial Narrow"/>
          <w:sz w:val="22"/>
          <w:szCs w:val="22"/>
        </w:rPr>
        <w:t>)</w:t>
      </w:r>
      <w:r w:rsidRPr="00396104">
        <w:rPr>
          <w:rFonts w:ascii="Arial Narrow" w:hAnsi="Arial Narrow"/>
          <w:sz w:val="22"/>
          <w:szCs w:val="22"/>
        </w:rPr>
        <w:t xml:space="preserve"> podporovaného z</w:t>
      </w:r>
      <w:r w:rsidR="00E06022">
        <w:rPr>
          <w:rFonts w:ascii="Arial Narrow" w:hAnsi="Arial Narrow"/>
          <w:sz w:val="22"/>
          <w:szCs w:val="22"/>
        </w:rPr>
        <w:t> Integrovaného regionálneho o</w:t>
      </w:r>
      <w:r w:rsidR="008451F6">
        <w:rPr>
          <w:rFonts w:ascii="Arial Narrow" w:hAnsi="Arial Narrow"/>
          <w:sz w:val="22"/>
          <w:szCs w:val="22"/>
        </w:rPr>
        <w:t>peračného programu</w:t>
      </w:r>
      <w:r w:rsidRPr="00396104">
        <w:rPr>
          <w:rFonts w:ascii="Arial Narrow" w:hAnsi="Arial Narrow"/>
          <w:sz w:val="22"/>
          <w:szCs w:val="22"/>
        </w:rPr>
        <w:t>,</w:t>
      </w:r>
      <w:r w:rsidR="00E06022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bola dňa 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schválená. Banka je preto pripravená poskytnúť označenému klientovi ...............................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úver za podmienky doručenia </w:t>
      </w:r>
      <w:r w:rsidR="008369A7">
        <w:rPr>
          <w:rFonts w:ascii="Arial Narrow" w:hAnsi="Arial Narrow"/>
          <w:sz w:val="22"/>
          <w:szCs w:val="22"/>
        </w:rPr>
        <w:t>oznámenia</w:t>
      </w:r>
      <w:r w:rsidR="008451F6">
        <w:rPr>
          <w:rFonts w:ascii="Arial Narrow" w:hAnsi="Arial Narrow"/>
          <w:sz w:val="22"/>
          <w:szCs w:val="22"/>
        </w:rPr>
        <w:t xml:space="preserve"> </w:t>
      </w:r>
      <w:r w:rsidR="008369A7">
        <w:rPr>
          <w:rFonts w:ascii="Arial Narrow" w:hAnsi="Arial Narrow"/>
          <w:sz w:val="22"/>
          <w:szCs w:val="22"/>
        </w:rPr>
        <w:t>MAS</w:t>
      </w:r>
      <w:r w:rsidR="00FF49A0">
        <w:rPr>
          <w:rFonts w:ascii="Arial Narrow" w:hAnsi="Arial Narrow"/>
          <w:sz w:val="22"/>
          <w:szCs w:val="22"/>
        </w:rPr>
        <w:t xml:space="preserve"> </w:t>
      </w:r>
      <w:r w:rsidR="008451F6">
        <w:rPr>
          <w:rFonts w:ascii="Arial Narrow" w:hAnsi="Arial Narrow"/>
          <w:sz w:val="22"/>
          <w:szCs w:val="22"/>
        </w:rPr>
        <w:t xml:space="preserve">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="007731AF">
        <w:rPr>
          <w:rFonts w:ascii="Arial Narrow" w:hAnsi="Arial Narrow"/>
          <w:sz w:val="22"/>
          <w:szCs w:val="22"/>
        </w:rPr>
        <w:t>,</w:t>
      </w:r>
      <w:r w:rsidRPr="00396104">
        <w:rPr>
          <w:rFonts w:ascii="Arial Narrow" w:hAnsi="Arial Narrow"/>
          <w:sz w:val="22"/>
          <w:szCs w:val="22"/>
        </w:rPr>
        <w:t xml:space="preserve"> pričom ďalšie podmienky, za ktorých bude predmetný úver klientovi poskytnutý budú upravené v samostatnej zmluve o úvere.</w:t>
      </w:r>
    </w:p>
    <w:p w14:paraId="24A307EA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1D7371BA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Vyhlásením a vystavením tohto úverového prísľubu vzniká banke záväzok poskytnúť označenému klientovi úver, ak bude klientom doručené </w:t>
      </w:r>
      <w:r w:rsidR="008369A7">
        <w:rPr>
          <w:rFonts w:ascii="Arial Narrow" w:hAnsi="Arial Narrow"/>
          <w:sz w:val="22"/>
          <w:szCs w:val="22"/>
        </w:rPr>
        <w:t>oznámenie</w:t>
      </w:r>
      <w:r w:rsidRPr="00396104">
        <w:rPr>
          <w:rFonts w:ascii="Arial Narrow" w:hAnsi="Arial Narrow"/>
          <w:sz w:val="22"/>
          <w:szCs w:val="22"/>
        </w:rPr>
        <w:t xml:space="preserve"> 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Pr="00396104">
        <w:rPr>
          <w:rFonts w:ascii="Arial Narrow" w:hAnsi="Arial Narrow"/>
          <w:sz w:val="22"/>
          <w:szCs w:val="22"/>
        </w:rPr>
        <w:t>, ak sa banka a klient dohodnú na konečnom znení zmluvy o úvere a ak sa počas prípravy spolufinancovania nevyskytnú žiadne závažné okolnosti, ktoré by podľa názoru banky mohli viesť k zhoršeniu ekonomickej situácie klienta a tým k ohrozeniu schopnosti klienta plniť záväzky z pripravovaného úverového vzťahu s bankou. Klientovi nevzniká nárok na náhradu škody, v prípade ak klientovi nebude bankou poskytnutý úver alebo jeho časť.</w:t>
      </w:r>
    </w:p>
    <w:p w14:paraId="70DEBE9D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2C438945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Doba platnosti úverového prísľubu: .................. (min. 3 mesiace)</w:t>
      </w:r>
    </w:p>
    <w:p w14:paraId="35F5D5D6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33194E4E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Dátum.............................</w:t>
      </w:r>
    </w:p>
    <w:p w14:paraId="6CDDDED3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16BA325A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.....................................  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</w:p>
    <w:p w14:paraId="002A572E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         banka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  <w:t xml:space="preserve">     </w:t>
      </w:r>
    </w:p>
    <w:p w14:paraId="735F20D4" w14:textId="77777777" w:rsidR="00C92829" w:rsidRPr="00396104" w:rsidRDefault="00C92829" w:rsidP="006B7594">
      <w:pPr>
        <w:rPr>
          <w:rFonts w:ascii="Arial Narrow" w:hAnsi="Arial Narrow"/>
          <w:sz w:val="22"/>
          <w:szCs w:val="22"/>
        </w:rPr>
      </w:pPr>
    </w:p>
    <w:sectPr w:rsidR="00C92829" w:rsidRPr="00396104">
      <w:headerReference w:type="default" r:id="rId7"/>
      <w:footerReference w:type="even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8DE6B0" w14:textId="77777777" w:rsidR="00DC2A6F" w:rsidRDefault="00DC2A6F">
      <w:r>
        <w:separator/>
      </w:r>
    </w:p>
  </w:endnote>
  <w:endnote w:type="continuationSeparator" w:id="0">
    <w:p w14:paraId="1AD7E7A0" w14:textId="77777777" w:rsidR="00DC2A6F" w:rsidRDefault="00DC2A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1F2738" w14:textId="77777777" w:rsidR="00044613" w:rsidRDefault="0004461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523096BD" w14:textId="77777777" w:rsidR="00044613" w:rsidRDefault="0004461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13B331" w14:textId="77777777" w:rsidR="00DC2A6F" w:rsidRDefault="00DC2A6F">
      <w:r>
        <w:separator/>
      </w:r>
    </w:p>
  </w:footnote>
  <w:footnote w:type="continuationSeparator" w:id="0">
    <w:p w14:paraId="67CE332B" w14:textId="77777777" w:rsidR="00DC2A6F" w:rsidRDefault="00DC2A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AAE57C" w14:textId="374DC2BF" w:rsidR="004443BC" w:rsidRDefault="004443BC" w:rsidP="004443BC">
    <w:pPr>
      <w:pStyle w:val="Hlavika"/>
      <w:jc w:val="right"/>
      <w:rPr>
        <w:rFonts w:ascii="Arial Narrow" w:hAnsi="Arial Narrow" w:cs="Arial"/>
        <w:i/>
        <w:sz w:val="20"/>
        <w:szCs w:val="20"/>
      </w:rPr>
    </w:pPr>
    <w:r>
      <w:rPr>
        <w:rFonts w:ascii="Arial Narrow" w:hAnsi="Arial Narrow" w:cs="Arial"/>
        <w:i/>
        <w:sz w:val="20"/>
        <w:szCs w:val="20"/>
      </w:rPr>
      <w:t xml:space="preserve">Príloha č. </w:t>
    </w:r>
    <w:r w:rsidR="00DC3B1C">
      <w:rPr>
        <w:rFonts w:ascii="Arial Narrow" w:hAnsi="Arial Narrow" w:cs="Arial"/>
        <w:i/>
        <w:sz w:val="20"/>
        <w:szCs w:val="20"/>
      </w:rPr>
      <w:t>3</w:t>
    </w:r>
    <w:r>
      <w:rPr>
        <w:rFonts w:ascii="Arial Narrow" w:hAnsi="Arial Narrow" w:cs="Arial"/>
        <w:i/>
        <w:sz w:val="20"/>
        <w:szCs w:val="20"/>
      </w:rPr>
      <w:t xml:space="preserve"> </w:t>
    </w:r>
    <w:proofErr w:type="spellStart"/>
    <w:r>
      <w:rPr>
        <w:rFonts w:ascii="Arial Narrow" w:hAnsi="Arial Narrow" w:cs="Arial"/>
        <w:i/>
        <w:sz w:val="20"/>
        <w:szCs w:val="20"/>
      </w:rPr>
      <w:t>ŽoPr</w:t>
    </w:r>
    <w:proofErr w:type="spellEnd"/>
    <w:r>
      <w:rPr>
        <w:rFonts w:ascii="Arial Narrow" w:hAnsi="Arial Narrow" w:cs="Arial"/>
        <w:i/>
        <w:sz w:val="20"/>
        <w:szCs w:val="20"/>
      </w:rPr>
      <w:t xml:space="preserve"> </w:t>
    </w:r>
  </w:p>
  <w:p w14:paraId="2532B2FF" w14:textId="77777777" w:rsidR="004443BC" w:rsidRDefault="004443BC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829"/>
    <w:rsid w:val="00044613"/>
    <w:rsid w:val="00073E3C"/>
    <w:rsid w:val="000A243A"/>
    <w:rsid w:val="000E1D21"/>
    <w:rsid w:val="00127DA1"/>
    <w:rsid w:val="002614D3"/>
    <w:rsid w:val="00297B19"/>
    <w:rsid w:val="002D5B5F"/>
    <w:rsid w:val="00396104"/>
    <w:rsid w:val="003B56B2"/>
    <w:rsid w:val="003C077E"/>
    <w:rsid w:val="0041305A"/>
    <w:rsid w:val="00440930"/>
    <w:rsid w:val="004443BC"/>
    <w:rsid w:val="004860B5"/>
    <w:rsid w:val="004A6C56"/>
    <w:rsid w:val="004D676E"/>
    <w:rsid w:val="004E5A24"/>
    <w:rsid w:val="00520C53"/>
    <w:rsid w:val="005A23DD"/>
    <w:rsid w:val="005C2525"/>
    <w:rsid w:val="006126A4"/>
    <w:rsid w:val="006B7594"/>
    <w:rsid w:val="006C7B94"/>
    <w:rsid w:val="006D5C7A"/>
    <w:rsid w:val="007361B4"/>
    <w:rsid w:val="007726E5"/>
    <w:rsid w:val="007731AF"/>
    <w:rsid w:val="008369A7"/>
    <w:rsid w:val="008451F6"/>
    <w:rsid w:val="008E4622"/>
    <w:rsid w:val="0090317F"/>
    <w:rsid w:val="00A26D96"/>
    <w:rsid w:val="00A977AC"/>
    <w:rsid w:val="00B32353"/>
    <w:rsid w:val="00B45FA0"/>
    <w:rsid w:val="00C006BC"/>
    <w:rsid w:val="00C52B22"/>
    <w:rsid w:val="00C57967"/>
    <w:rsid w:val="00C8242F"/>
    <w:rsid w:val="00C92829"/>
    <w:rsid w:val="00CA0D16"/>
    <w:rsid w:val="00CE055D"/>
    <w:rsid w:val="00DC2A6F"/>
    <w:rsid w:val="00DC3B1C"/>
    <w:rsid w:val="00DF1423"/>
    <w:rsid w:val="00E06022"/>
    <w:rsid w:val="00E10B39"/>
    <w:rsid w:val="00E51D6D"/>
    <w:rsid w:val="00F03597"/>
    <w:rsid w:val="00FA1F26"/>
    <w:rsid w:val="00FB73FD"/>
    <w:rsid w:val="00FC726A"/>
    <w:rsid w:val="00FF49A0"/>
    <w:rsid w:val="00FF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DC9F6D"/>
  <w15:docId w15:val="{C96D6D13-1553-4165-88A6-3D30BA24F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92829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C9282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C92829"/>
  </w:style>
  <w:style w:type="paragraph" w:styleId="Textbubliny">
    <w:name w:val="Balloon Text"/>
    <w:basedOn w:val="Normlny"/>
    <w:link w:val="TextbublinyChar"/>
    <w:rsid w:val="00C006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006BC"/>
    <w:rPr>
      <w:rFonts w:ascii="Tahoma" w:hAnsi="Tahoma" w:cs="Tahoma"/>
      <w:sz w:val="16"/>
      <w:szCs w:val="16"/>
    </w:rPr>
  </w:style>
  <w:style w:type="character" w:styleId="Odkaznakomentr">
    <w:name w:val="annotation reference"/>
    <w:rsid w:val="00C006BC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C006B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C006BC"/>
  </w:style>
  <w:style w:type="paragraph" w:styleId="Predmetkomentra">
    <w:name w:val="annotation subject"/>
    <w:basedOn w:val="Textkomentra"/>
    <w:next w:val="Textkomentra"/>
    <w:link w:val="PredmetkomentraChar"/>
    <w:rsid w:val="00C006BC"/>
    <w:rPr>
      <w:b/>
      <w:bCs/>
    </w:rPr>
  </w:style>
  <w:style w:type="character" w:customStyle="1" w:styleId="PredmetkomentraChar">
    <w:name w:val="Predmet komentára Char"/>
    <w:link w:val="Predmetkomentra"/>
    <w:rsid w:val="00C006BC"/>
    <w:rPr>
      <w:b/>
      <w:bCs/>
    </w:rPr>
  </w:style>
  <w:style w:type="paragraph" w:styleId="Hlavika">
    <w:name w:val="header"/>
    <w:basedOn w:val="Normlny"/>
    <w:link w:val="HlavikaChar"/>
    <w:uiPriority w:val="99"/>
    <w:rsid w:val="004860B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4860B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35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B1CCA73E-9E08-40B8-9ECE-1D4178B87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>MZP</Company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cp:keywords/>
  <cp:lastModifiedBy>Húšťava, Filip</cp:lastModifiedBy>
  <cp:revision>13</cp:revision>
  <dcterms:created xsi:type="dcterms:W3CDTF">2016-09-28T15:17:00Z</dcterms:created>
  <dcterms:modified xsi:type="dcterms:W3CDTF">2022-01-24T10:39:00Z</dcterms:modified>
</cp:coreProperties>
</file>