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1C823748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ins w:id="0" w:author="Autor"/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73ECAF42" w14:textId="77777777" w:rsidR="006C400E" w:rsidRDefault="006C400E" w:rsidP="00773273">
            <w:pPr>
              <w:spacing w:before="60" w:after="60"/>
              <w:ind w:left="85" w:right="85"/>
              <w:jc w:val="both"/>
              <w:rPr>
                <w:ins w:id="1" w:author="Autor"/>
                <w:rFonts w:asciiTheme="minorHAnsi" w:hAnsiTheme="minorHAnsi" w:cstheme="minorHAnsi"/>
                <w:b/>
                <w:bCs/>
                <w:lang w:val="sk-SK"/>
              </w:rPr>
            </w:pPr>
          </w:p>
          <w:p w14:paraId="11BFBC73" w14:textId="77777777" w:rsidR="006C400E" w:rsidRPr="00DE6162" w:rsidRDefault="006C400E" w:rsidP="006C400E">
            <w:pPr>
              <w:spacing w:before="60" w:after="60"/>
              <w:ind w:left="85" w:right="85"/>
              <w:jc w:val="both"/>
              <w:rPr>
                <w:ins w:id="2" w:author="Autor"/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03AD46CC" w14:textId="77777777" w:rsidR="006C400E" w:rsidRPr="00DE6162" w:rsidRDefault="006C400E" w:rsidP="006C400E">
            <w:pPr>
              <w:spacing w:before="60" w:after="60"/>
              <w:ind w:left="85" w:right="85"/>
              <w:jc w:val="both"/>
              <w:rPr>
                <w:ins w:id="3" w:author="Autor"/>
                <w:rFonts w:asciiTheme="minorHAnsi" w:hAnsiTheme="minorHAnsi" w:cstheme="minorHAnsi"/>
                <w:b/>
                <w:bCs/>
                <w:lang w:val="sk-SK"/>
              </w:rPr>
            </w:pPr>
            <w:ins w:id="4" w:author="Autor">
              <w:r w:rsidRPr="00DE6162">
                <w:rPr>
                  <w:rFonts w:asciiTheme="minorHAnsi" w:hAnsiTheme="minorHAnsi" w:cstheme="minorHAnsi"/>
                  <w:b/>
                  <w:bCs/>
                  <w:lang w:val="sk-SK"/>
                </w:rPr>
                <w:t>Akýkoľvek projekt odporúčame žiadateľom konzultovať pri jeho príprave s MAS.</w:t>
              </w:r>
            </w:ins>
          </w:p>
          <w:p w14:paraId="278BFA09" w14:textId="15B8F71C" w:rsidR="006C400E" w:rsidRPr="00D41226" w:rsidRDefault="006C400E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footerReference w:type="default" r:id="rId8"/>
          <w:headerReference w:type="first" r:id="rId9"/>
          <w:footerReference w:type="first" r:id="rId10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82D3E1A" w14:textId="083B7ED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1CB9A266" w14:textId="59C16096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2D776DF0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49FF4C30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1188D926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2B487F78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34B55346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0D6EDA2B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54E19E31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0A7DB564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265A6294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1D895C62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444369E4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3D8BD426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del w:id="5" w:author="Autor">
              <w:r w:rsidRPr="009B0208" w:rsidDel="006C400E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 xml:space="preserve"> </w:delText>
              </w:r>
            </w:del>
            <w:ins w:id="6" w:author="Autor">
              <w:r w:rsidR="006C400E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 obciach a </w:t>
              </w:r>
            </w:ins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mestách ako:</w:t>
            </w:r>
          </w:p>
          <w:p w14:paraId="61F19766" w14:textId="4B43893B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55646D5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6C739A8F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6002D4A4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2E7CBB0E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35D38F00" w:rsidR="00ED21AB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742A1D7D" w14:textId="597FB129" w:rsidR="00ED21AB" w:rsidRPr="006C400E" w:rsidRDefault="00ED21AB" w:rsidP="006C400E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ins w:id="7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6C400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</w:t>
            </w:r>
            <w:ins w:id="8" w:author="Autor">
              <w:r w:rsidR="006C400E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.</w:t>
              </w:r>
            </w:ins>
            <w:del w:id="9" w:author="Autor">
              <w:r w:rsidRPr="006C400E" w:rsidDel="006C400E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>,</w:delText>
              </w:r>
            </w:del>
          </w:p>
          <w:p w14:paraId="47BD99D5" w14:textId="77777777" w:rsidR="006C400E" w:rsidRDefault="006C400E" w:rsidP="006C400E">
            <w:pPr>
              <w:rPr>
                <w:ins w:id="10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7C863C" w14:textId="4CFE02C8" w:rsidR="006C400E" w:rsidRPr="00DE6162" w:rsidRDefault="006C400E" w:rsidP="006C400E">
            <w:pPr>
              <w:rPr>
                <w:ins w:id="11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12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  </w:r>
            </w:ins>
          </w:p>
          <w:p w14:paraId="74369AD6" w14:textId="77777777" w:rsidR="006C400E" w:rsidRPr="00DE6162" w:rsidRDefault="006C400E" w:rsidP="006C400E">
            <w:pPr>
              <w:pStyle w:val="Odsekzoznamu"/>
              <w:ind w:left="508"/>
              <w:rPr>
                <w:ins w:id="13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DDF0B6F" w14:textId="77777777" w:rsidR="006C400E" w:rsidRPr="00DE6162" w:rsidRDefault="006C400E" w:rsidP="006C400E">
            <w:pPr>
              <w:rPr>
                <w:ins w:id="14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ins w:id="15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Pozn</w:t>
              </w:r>
              <w:proofErr w:type="spellEnd"/>
              <w:r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 </w:t>
              </w:r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2. Modernizácia a rekonštrukcia miestnych komunikácií nie je oprávnená, resp. je oprávnená iba v rozsahu, ktorý priamo súvisí s vyššie uvedeným popisom oprávnenej aktivity a je nevyhnutný pre realizáciu projekt.</w:t>
              </w:r>
            </w:ins>
          </w:p>
          <w:p w14:paraId="3667411C" w14:textId="79FCD952" w:rsidR="006C400E" w:rsidRPr="009B0208" w:rsidRDefault="006C400E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190F2F22" w14:textId="392EA128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51DA279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3FDE2CCF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2AE238B3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500A8D5E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439EEC3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D4F9CF0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4F5C782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52BBF2CC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0F5E66BC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6944172C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6D6F4299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4F48DF85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423AA70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0F27302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507BF49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4695AE1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0652345F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6578AD2F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404F56EA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540593E6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22EC1B7F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19AFF345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3C4CB5E2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192409C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03886735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headerReference w:type="first" r:id="rId11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70625" w14:textId="77777777" w:rsidR="00D2018B" w:rsidRDefault="00D2018B" w:rsidP="007900C1">
      <w:r>
        <w:separator/>
      </w:r>
    </w:p>
  </w:endnote>
  <w:endnote w:type="continuationSeparator" w:id="0">
    <w:p w14:paraId="57252B2D" w14:textId="77777777" w:rsidR="00D2018B" w:rsidRDefault="00D2018B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BB75" w14:textId="77777777" w:rsidR="007A3CA7" w:rsidRDefault="007A3CA7" w:rsidP="007A3CA7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FD04956" wp14:editId="049A5890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729494" id="Rovná spojnica 4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2CEC78E5" w14:textId="418DEAD7" w:rsidR="007A3CA7" w:rsidRPr="007A3CA7" w:rsidRDefault="007A3CA7" w:rsidP="007A3CA7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231585188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F3E9" w14:textId="77777777" w:rsidR="007A3CA7" w:rsidRDefault="007A3CA7" w:rsidP="007A3CA7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FBF606F" wp14:editId="0BE352E0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71EAA7" id="Rovná spojnica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8DB65AB" w14:textId="41CEBAC9" w:rsidR="007A3CA7" w:rsidRPr="007A3CA7" w:rsidRDefault="007A3CA7" w:rsidP="007A3CA7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1416054441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4DD5A" w14:textId="77777777" w:rsidR="00D2018B" w:rsidRDefault="00D2018B" w:rsidP="007900C1">
      <w:r>
        <w:separator/>
      </w:r>
    </w:p>
  </w:footnote>
  <w:footnote w:type="continuationSeparator" w:id="0">
    <w:p w14:paraId="658B2C19" w14:textId="77777777" w:rsidR="00D2018B" w:rsidRDefault="00D2018B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6F73DA06" w:rsidR="00DB2968" w:rsidRDefault="007A3CA7" w:rsidP="00A03043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6672" behindDoc="1" locked="0" layoutInCell="1" allowOverlap="1" wp14:anchorId="4A7FF936" wp14:editId="7011C4D4">
          <wp:simplePos x="0" y="0"/>
          <wp:positionH relativeFrom="column">
            <wp:posOffset>176530</wp:posOffset>
          </wp:positionH>
          <wp:positionV relativeFrom="paragraph">
            <wp:posOffset>-142875</wp:posOffset>
          </wp:positionV>
          <wp:extent cx="541020" cy="541020"/>
          <wp:effectExtent l="0" t="0" r="0" b="0"/>
          <wp:wrapTight wrapText="bothSides">
            <wp:wrapPolygon edited="0">
              <wp:start x="0" y="0"/>
              <wp:lineTo x="0" y="20535"/>
              <wp:lineTo x="20535" y="20535"/>
              <wp:lineTo x="20535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241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6B1936DF">
          <wp:simplePos x="0" y="0"/>
          <wp:positionH relativeFrom="column">
            <wp:posOffset>1558925</wp:posOffset>
          </wp:positionH>
          <wp:positionV relativeFrom="paragraph">
            <wp:posOffset>-82550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2412"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566F80D8">
          <wp:simplePos x="0" y="0"/>
          <wp:positionH relativeFrom="column">
            <wp:posOffset>3486150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BAEA2A80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303833">
    <w:abstractNumId w:val="1"/>
  </w:num>
  <w:num w:numId="2" w16cid:durableId="1252008084">
    <w:abstractNumId w:val="1"/>
  </w:num>
  <w:num w:numId="3" w16cid:durableId="102770320">
    <w:abstractNumId w:val="0"/>
  </w:num>
  <w:num w:numId="4" w16cid:durableId="1507204808">
    <w:abstractNumId w:val="5"/>
  </w:num>
  <w:num w:numId="5" w16cid:durableId="1385522066">
    <w:abstractNumId w:val="7"/>
  </w:num>
  <w:num w:numId="6" w16cid:durableId="1500078804">
    <w:abstractNumId w:val="8"/>
  </w:num>
  <w:num w:numId="7" w16cid:durableId="1124426276">
    <w:abstractNumId w:val="6"/>
  </w:num>
  <w:num w:numId="8" w16cid:durableId="1989433479">
    <w:abstractNumId w:val="2"/>
  </w:num>
  <w:num w:numId="9" w16cid:durableId="2905630">
    <w:abstractNumId w:val="4"/>
  </w:num>
  <w:num w:numId="10" w16cid:durableId="5492232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B2412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9335E"/>
    <w:rsid w:val="006A7789"/>
    <w:rsid w:val="006C0D2C"/>
    <w:rsid w:val="006C400E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A3CA7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E6791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018B"/>
    <w:rsid w:val="00D26431"/>
    <w:rsid w:val="00D27547"/>
    <w:rsid w:val="00D30727"/>
    <w:rsid w:val="00D37E46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04573"/>
    <w:rsid w:val="00E10467"/>
    <w:rsid w:val="00E20668"/>
    <w:rsid w:val="00E25773"/>
    <w:rsid w:val="00E54884"/>
    <w:rsid w:val="00E602BA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D2C45-6B28-4863-B971-F4354664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2022-08-16T12:24:00Z</dcterms:created>
  <dcterms:modified xsi:type="dcterms:W3CDTF">2022-08-16T12:24:00Z</dcterms:modified>
</cp:coreProperties>
</file>