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5DFB8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15C4656C" w14:textId="77777777" w:rsidR="00396104" w:rsidRDefault="00396104" w:rsidP="00396104">
      <w:pPr>
        <w:rPr>
          <w:b/>
          <w:u w:val="single"/>
        </w:rPr>
      </w:pPr>
    </w:p>
    <w:p w14:paraId="2A738FF7" w14:textId="77777777" w:rsidR="00396104" w:rsidRPr="00AB5BE1" w:rsidRDefault="00396104" w:rsidP="00396104">
      <w:pPr>
        <w:rPr>
          <w:b/>
          <w:u w:val="single"/>
        </w:rPr>
      </w:pPr>
    </w:p>
    <w:p w14:paraId="2E66C54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7AA363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7EFA40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F740FD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2904B2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74A0CD4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7F0AF2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  <w:bookmarkStart w:id="0" w:name="_GoBack"/>
      <w:bookmarkEnd w:id="0"/>
    </w:p>
    <w:p w14:paraId="477D6F1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21AEC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E00A68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A006B3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4D1F153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3C7CF9A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1834BE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50284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CA8B27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ED291D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F3191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B97EA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E14FDC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76594A3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A81B27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CA7806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0F4CF3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ABE8A3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AC8FE8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BDA50B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6157997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8A6E59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5C27B4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100B0F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1291702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87AC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003FC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53F4DEC9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B12C0" w14:textId="77777777" w:rsidR="00DC2A6F" w:rsidRDefault="00DC2A6F">
      <w:r>
        <w:separator/>
      </w:r>
    </w:p>
  </w:endnote>
  <w:endnote w:type="continuationSeparator" w:id="0">
    <w:p w14:paraId="0F2B1344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A4D25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FAE5E47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3C1D4" w14:textId="77777777" w:rsidR="00DC2A6F" w:rsidRDefault="00DC2A6F">
      <w:r>
        <w:separator/>
      </w:r>
    </w:p>
  </w:footnote>
  <w:footnote w:type="continuationSeparator" w:id="0">
    <w:p w14:paraId="110FBB8F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09E92" w14:textId="0ADAC73B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8E391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DA02333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391D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C9F6D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36DC059-9DCD-49CA-BB82-E166CF72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Húšťava, Filip</cp:lastModifiedBy>
  <cp:revision>13</cp:revision>
  <dcterms:created xsi:type="dcterms:W3CDTF">2016-09-28T15:17:00Z</dcterms:created>
  <dcterms:modified xsi:type="dcterms:W3CDTF">2022-01-24T10:00:00Z</dcterms:modified>
</cp:coreProperties>
</file>