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FC6FE15" w:rsidR="00A97A10" w:rsidRPr="00385B43" w:rsidRDefault="007801BF" w:rsidP="00B4260D">
            <w:pPr>
              <w:rPr>
                <w:rFonts w:ascii="Arial Narrow" w:hAnsi="Arial Narrow"/>
                <w:bCs/>
                <w:sz w:val="18"/>
                <w:szCs w:val="18"/>
                <w:highlight w:val="yellow"/>
              </w:rPr>
            </w:pPr>
            <w:r w:rsidRPr="007801BF">
              <w:rPr>
                <w:rFonts w:ascii="Arial Narrow" w:hAnsi="Arial Narrow"/>
                <w:bCs/>
                <w:sz w:val="18"/>
                <w:szCs w:val="18"/>
              </w:rPr>
              <w:t>Naše Považie</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DF7EA4" w:rsidR="00A97A10" w:rsidRPr="00385B43" w:rsidRDefault="007801BF" w:rsidP="00A97A10">
            <w:pPr>
              <w:rPr>
                <w:rFonts w:ascii="Arial Narrow" w:hAnsi="Arial Narrow"/>
                <w:bCs/>
                <w:sz w:val="18"/>
                <w:szCs w:val="18"/>
                <w:highlight w:val="yellow"/>
              </w:rPr>
            </w:pPr>
            <w:r w:rsidRPr="00464E57">
              <w:rPr>
                <w:rFonts w:ascii="Arial Narrow" w:hAnsi="Arial Narrow"/>
                <w:bCs/>
                <w:sz w:val="18"/>
                <w:szCs w:val="18"/>
              </w:rPr>
              <w:t>IROP-CLLD-T714-512-00</w:t>
            </w:r>
            <w:r>
              <w:rPr>
                <w:rFonts w:ascii="Arial Narrow" w:hAnsi="Arial Narrow"/>
                <w:bCs/>
                <w:sz w:val="18"/>
                <w:szCs w:val="18"/>
              </w:rPr>
              <w:t>3</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E464B91" w:rsidR="00A97A10" w:rsidRPr="00385B43" w:rsidRDefault="00A97A10" w:rsidP="00A97A10">
            <w:pPr>
              <w:rPr>
                <w:rFonts w:ascii="Arial Narrow" w:hAnsi="Arial Narrow"/>
                <w:bCs/>
                <w:sz w:val="18"/>
                <w:szCs w:val="18"/>
                <w:highlight w:val="yellow"/>
              </w:rPr>
            </w:pPr>
          </w:p>
        </w:tc>
      </w:tr>
    </w:tbl>
    <w:p w14:paraId="33811338" w14:textId="49CDE0B4" w:rsidR="00335488" w:rsidRDefault="00335488" w:rsidP="00231C62">
      <w:pPr>
        <w:rPr>
          <w:rFonts w:ascii="Arial Narrow" w:hAnsi="Arial Narrow"/>
          <w:bCs/>
          <w:sz w:val="18"/>
          <w:szCs w:val="18"/>
          <w:highlight w:val="yellow"/>
        </w:rPr>
      </w:pPr>
    </w:p>
    <w:p w14:paraId="7A3229DC" w14:textId="717CE045" w:rsidR="007801BF" w:rsidRDefault="007801BF" w:rsidP="00231C62">
      <w:pPr>
        <w:rPr>
          <w:rFonts w:ascii="Arial Narrow" w:hAnsi="Arial Narrow"/>
          <w:bCs/>
          <w:sz w:val="18"/>
          <w:szCs w:val="18"/>
          <w:highlight w:val="yellow"/>
        </w:rPr>
      </w:pPr>
    </w:p>
    <w:p w14:paraId="5EB4A0F0" w14:textId="77777777" w:rsidR="007801BF" w:rsidRDefault="007801BF"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E36591"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E9D44B2"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0" w:author="Autor">
              <w:r w:rsidR="00681A6E" w:rsidRPr="00385B43" w:rsidDel="00E66A5B">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1AE2E46E"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1" w:author="Autor">
              <w:r w:rsidR="00E66A5B">
                <w:rPr>
                  <w:rFonts w:ascii="Arial Narrow" w:hAnsi="Arial Narrow"/>
                  <w:sz w:val="18"/>
                  <w:szCs w:val="18"/>
                </w:rPr>
                <w:t>, ktoré nemajú stále miesto ich využitia,</w:t>
              </w:r>
            </w:ins>
            <w:r w:rsidRPr="00385B43">
              <w:rPr>
                <w:rFonts w:ascii="Arial Narrow" w:hAnsi="Arial Narrow"/>
                <w:sz w:val="18"/>
                <w:szCs w:val="18"/>
              </w:rPr>
              <w:t xml:space="preserve"> sa uvádza </w:t>
            </w:r>
            <w:ins w:id="2" w:author="Autor">
              <w:r w:rsidR="00E66A5B">
                <w:rPr>
                  <w:rFonts w:ascii="Arial Narrow" w:hAnsi="Arial Narrow"/>
                  <w:sz w:val="18"/>
                  <w:szCs w:val="18"/>
                </w:rPr>
                <w:t>sídlo žiadateľa, resp. adresa prevádzkarne, v rámci ktorej sa mobilné zariadenia využívajú</w:t>
              </w:r>
            </w:ins>
            <w:del w:id="3" w:author="Autor">
              <w:r w:rsidRPr="00385B43" w:rsidDel="00E66A5B">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r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E66A5B" w:rsidRPr="00385B43" w14:paraId="10EF5F61" w14:textId="77777777" w:rsidTr="008448C5">
        <w:trPr>
          <w:trHeight w:val="307"/>
          <w:ins w:id="4" w:author="Autor"/>
        </w:trPr>
        <w:tc>
          <w:tcPr>
            <w:tcW w:w="9782" w:type="dxa"/>
            <w:gridSpan w:val="6"/>
            <w:vAlign w:val="center"/>
          </w:tcPr>
          <w:p w14:paraId="491A4C56" w14:textId="447D1CF5" w:rsidR="00E66A5B" w:rsidRPr="00385B43" w:rsidRDefault="00E66A5B" w:rsidP="00E66A5B">
            <w:pPr>
              <w:rPr>
                <w:ins w:id="5" w:author="Autor"/>
                <w:rFonts w:ascii="Arial Narrow" w:hAnsi="Arial Narrow"/>
                <w:bCs/>
                <w:sz w:val="18"/>
              </w:rPr>
            </w:pPr>
            <w:ins w:id="6"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E66A5B" w:rsidRPr="00385B43" w14:paraId="33166485" w14:textId="77777777" w:rsidTr="004C3AD2">
        <w:trPr>
          <w:trHeight w:val="307"/>
          <w:ins w:id="7" w:author="Autor"/>
        </w:trPr>
        <w:tc>
          <w:tcPr>
            <w:tcW w:w="2230" w:type="dxa"/>
            <w:gridSpan w:val="2"/>
            <w:vAlign w:val="center"/>
          </w:tcPr>
          <w:p w14:paraId="46CE3E8C" w14:textId="7B01CC07" w:rsidR="00E66A5B" w:rsidRPr="00385B43" w:rsidRDefault="00E66A5B" w:rsidP="00E66A5B">
            <w:pPr>
              <w:jc w:val="center"/>
              <w:rPr>
                <w:ins w:id="8" w:author="Autor"/>
                <w:rFonts w:ascii="Arial Narrow" w:hAnsi="Arial Narrow"/>
                <w:bCs/>
                <w:sz w:val="18"/>
              </w:rPr>
            </w:pPr>
            <w:ins w:id="9" w:author="Autor">
              <w:r>
                <w:rPr>
                  <w:rFonts w:ascii="Arial Narrow" w:hAnsi="Arial Narrow"/>
                  <w:b/>
                  <w:bCs/>
                  <w:sz w:val="18"/>
                </w:rPr>
                <w:lastRenderedPageBreak/>
                <w:t>Typ</w:t>
              </w:r>
            </w:ins>
          </w:p>
        </w:tc>
        <w:tc>
          <w:tcPr>
            <w:tcW w:w="1465" w:type="dxa"/>
            <w:vAlign w:val="center"/>
          </w:tcPr>
          <w:p w14:paraId="714261F7" w14:textId="0EFD272D" w:rsidR="00E66A5B" w:rsidRPr="00385B43" w:rsidRDefault="00E66A5B" w:rsidP="00E66A5B">
            <w:pPr>
              <w:jc w:val="center"/>
              <w:rPr>
                <w:ins w:id="10" w:author="Autor"/>
                <w:rFonts w:ascii="Arial Narrow" w:hAnsi="Arial Narrow"/>
                <w:bCs/>
                <w:sz w:val="18"/>
              </w:rPr>
            </w:pPr>
            <w:ins w:id="11" w:author="Autor">
              <w:r>
                <w:rPr>
                  <w:rFonts w:ascii="Arial Narrow" w:hAnsi="Arial Narrow"/>
                  <w:b/>
                  <w:bCs/>
                  <w:sz w:val="18"/>
                </w:rPr>
                <w:t>Katastrálne územie</w:t>
              </w:r>
            </w:ins>
          </w:p>
        </w:tc>
        <w:tc>
          <w:tcPr>
            <w:tcW w:w="1464" w:type="dxa"/>
            <w:vAlign w:val="center"/>
          </w:tcPr>
          <w:p w14:paraId="1AB52A28" w14:textId="20D49BED" w:rsidR="00E66A5B" w:rsidRPr="00385B43" w:rsidRDefault="00E66A5B" w:rsidP="00E66A5B">
            <w:pPr>
              <w:jc w:val="center"/>
              <w:rPr>
                <w:ins w:id="12" w:author="Autor"/>
                <w:rFonts w:ascii="Arial Narrow" w:hAnsi="Arial Narrow"/>
                <w:bCs/>
                <w:sz w:val="18"/>
              </w:rPr>
            </w:pPr>
            <w:ins w:id="13" w:author="Autor">
              <w:r>
                <w:rPr>
                  <w:rFonts w:ascii="Arial Narrow" w:hAnsi="Arial Narrow"/>
                  <w:b/>
                  <w:bCs/>
                  <w:sz w:val="18"/>
                </w:rPr>
                <w:t>Č. parcely</w:t>
              </w:r>
            </w:ins>
          </w:p>
        </w:tc>
        <w:tc>
          <w:tcPr>
            <w:tcW w:w="2604" w:type="dxa"/>
            <w:vAlign w:val="center"/>
          </w:tcPr>
          <w:p w14:paraId="331F09E3" w14:textId="176E9DE1" w:rsidR="00E66A5B" w:rsidRPr="00385B43" w:rsidRDefault="00E66A5B" w:rsidP="00E66A5B">
            <w:pPr>
              <w:jc w:val="center"/>
              <w:rPr>
                <w:ins w:id="14" w:author="Autor"/>
                <w:rFonts w:ascii="Arial Narrow" w:hAnsi="Arial Narrow"/>
                <w:bCs/>
                <w:sz w:val="18"/>
              </w:rPr>
            </w:pPr>
            <w:ins w:id="15" w:author="Autor">
              <w:r>
                <w:rPr>
                  <w:rFonts w:ascii="Arial Narrow" w:hAnsi="Arial Narrow"/>
                  <w:b/>
                  <w:bCs/>
                  <w:sz w:val="18"/>
                </w:rPr>
                <w:t>Č. LV</w:t>
              </w:r>
            </w:ins>
          </w:p>
        </w:tc>
        <w:tc>
          <w:tcPr>
            <w:tcW w:w="2019" w:type="dxa"/>
            <w:vAlign w:val="center"/>
          </w:tcPr>
          <w:p w14:paraId="48CB1CA3" w14:textId="09AB7EDC" w:rsidR="00E66A5B" w:rsidRPr="00385B43" w:rsidRDefault="00E66A5B" w:rsidP="00E66A5B">
            <w:pPr>
              <w:jc w:val="center"/>
              <w:rPr>
                <w:ins w:id="16" w:author="Autor"/>
                <w:rFonts w:ascii="Arial Narrow" w:hAnsi="Arial Narrow"/>
                <w:bCs/>
                <w:sz w:val="18"/>
              </w:rPr>
            </w:pPr>
            <w:ins w:id="17" w:author="Autor">
              <w:r>
                <w:rPr>
                  <w:rFonts w:ascii="Arial Narrow" w:hAnsi="Arial Narrow"/>
                  <w:b/>
                  <w:bCs/>
                  <w:sz w:val="18"/>
                </w:rPr>
                <w:t>Vzťah žiadateľa k nehnuteľnosti</w:t>
              </w:r>
            </w:ins>
          </w:p>
        </w:tc>
      </w:tr>
      <w:tr w:rsidR="00E66A5B" w:rsidRPr="00385B43" w14:paraId="6DCC1A64" w14:textId="77777777" w:rsidTr="00D320EC">
        <w:trPr>
          <w:trHeight w:val="307"/>
          <w:ins w:id="18" w:author="Autor"/>
        </w:trPr>
        <w:tc>
          <w:tcPr>
            <w:tcW w:w="2230" w:type="dxa"/>
            <w:gridSpan w:val="2"/>
            <w:vAlign w:val="center"/>
          </w:tcPr>
          <w:p w14:paraId="0885DF09" w14:textId="39EB900E" w:rsidR="00E66A5B" w:rsidRPr="00385B43" w:rsidRDefault="00E66A5B" w:rsidP="00E66A5B">
            <w:pPr>
              <w:jc w:val="center"/>
              <w:rPr>
                <w:ins w:id="19" w:author="Autor"/>
                <w:rFonts w:ascii="Arial Narrow" w:hAnsi="Arial Narrow"/>
                <w:bCs/>
                <w:sz w:val="18"/>
              </w:rPr>
            </w:pPr>
            <w:ins w:id="20" w:author="Autor">
              <w:r w:rsidRPr="00BE0D08">
                <w:rPr>
                  <w:rFonts w:ascii="Arial Narrow" w:hAnsi="Arial Narrow"/>
                  <w:bCs/>
                  <w:i/>
                  <w:sz w:val="18"/>
                </w:rPr>
                <w:t>stavba, pozemok</w:t>
              </w:r>
            </w:ins>
          </w:p>
        </w:tc>
        <w:tc>
          <w:tcPr>
            <w:tcW w:w="1465" w:type="dxa"/>
            <w:vAlign w:val="center"/>
          </w:tcPr>
          <w:p w14:paraId="12CA027C" w14:textId="77777777" w:rsidR="00E66A5B" w:rsidRPr="00385B43" w:rsidRDefault="00E66A5B" w:rsidP="00E66A5B">
            <w:pPr>
              <w:jc w:val="center"/>
              <w:rPr>
                <w:ins w:id="21" w:author="Autor"/>
                <w:rFonts w:ascii="Arial Narrow" w:hAnsi="Arial Narrow"/>
                <w:bCs/>
                <w:sz w:val="18"/>
              </w:rPr>
            </w:pPr>
          </w:p>
        </w:tc>
        <w:tc>
          <w:tcPr>
            <w:tcW w:w="1464" w:type="dxa"/>
            <w:vAlign w:val="center"/>
          </w:tcPr>
          <w:p w14:paraId="6ACE1AF2" w14:textId="77777777" w:rsidR="00E66A5B" w:rsidRPr="00385B43" w:rsidRDefault="00E66A5B" w:rsidP="00E66A5B">
            <w:pPr>
              <w:jc w:val="center"/>
              <w:rPr>
                <w:ins w:id="22" w:author="Autor"/>
                <w:rFonts w:ascii="Arial Narrow" w:hAnsi="Arial Narrow"/>
                <w:bCs/>
                <w:sz w:val="18"/>
              </w:rPr>
            </w:pPr>
          </w:p>
        </w:tc>
        <w:tc>
          <w:tcPr>
            <w:tcW w:w="2604" w:type="dxa"/>
            <w:vAlign w:val="center"/>
          </w:tcPr>
          <w:p w14:paraId="7FECB630" w14:textId="77777777" w:rsidR="00E66A5B" w:rsidRPr="00385B43" w:rsidRDefault="00E66A5B" w:rsidP="00E66A5B">
            <w:pPr>
              <w:jc w:val="center"/>
              <w:rPr>
                <w:ins w:id="23" w:author="Autor"/>
                <w:rFonts w:ascii="Arial Narrow" w:hAnsi="Arial Narrow"/>
                <w:bCs/>
                <w:sz w:val="18"/>
              </w:rPr>
            </w:pPr>
          </w:p>
        </w:tc>
        <w:tc>
          <w:tcPr>
            <w:tcW w:w="2019" w:type="dxa"/>
            <w:vAlign w:val="center"/>
          </w:tcPr>
          <w:p w14:paraId="37164E71" w14:textId="1D02313F" w:rsidR="00E66A5B" w:rsidRPr="00385B43" w:rsidRDefault="00E66A5B" w:rsidP="00E66A5B">
            <w:pPr>
              <w:jc w:val="center"/>
              <w:rPr>
                <w:ins w:id="24" w:author="Autor"/>
                <w:rFonts w:ascii="Arial Narrow" w:hAnsi="Arial Narrow"/>
                <w:bCs/>
                <w:sz w:val="18"/>
              </w:rPr>
            </w:pPr>
            <w:ins w:id="25"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0D8AD4B" w14:textId="77777777" w:rsidR="001A0736" w:rsidRPr="006C5CFB" w:rsidRDefault="001A0736" w:rsidP="001A0736">
            <w:pPr>
              <w:spacing w:before="120"/>
              <w:rPr>
                <w:rFonts w:ascii="Arial Narrow" w:hAnsi="Arial Narrow"/>
                <w:sz w:val="18"/>
                <w:szCs w:val="18"/>
              </w:rPr>
            </w:pPr>
            <w:r w:rsidRPr="006C5CFB">
              <w:rPr>
                <w:rFonts w:ascii="Arial Narrow" w:hAnsi="Arial Narrow"/>
                <w:sz w:val="18"/>
                <w:szCs w:val="18"/>
              </w:rPr>
              <w:t>B1 Investície do cyklistických trás a súvisiacej podpornej infraštruktúry</w:t>
            </w:r>
          </w:p>
          <w:p w14:paraId="612FA3DC" w14:textId="0CC53AA2" w:rsidR="00D92637" w:rsidRPr="007801BF" w:rsidRDefault="00D92637" w:rsidP="0083156B">
            <w:pPr>
              <w:spacing w:before="120"/>
              <w:rPr>
                <w:rFonts w:ascii="Arial Narrow" w:hAnsi="Arial Narrow"/>
                <w:sz w:val="18"/>
                <w:szCs w:val="18"/>
              </w:rPr>
            </w:pPr>
          </w:p>
          <w:p w14:paraId="679E5965" w14:textId="50CC2A9A" w:rsidR="00CD0FA6" w:rsidRPr="00385B43" w:rsidRDefault="00CD0FA6" w:rsidP="001A0736">
            <w:pPr>
              <w:spacing w:before="120"/>
              <w:rPr>
                <w:rFonts w:ascii="Arial Narrow" w:hAnsi="Arial Narrow"/>
                <w:sz w:val="18"/>
                <w:szCs w:val="18"/>
              </w:rPr>
            </w:pPr>
          </w:p>
        </w:tc>
        <w:tc>
          <w:tcPr>
            <w:tcW w:w="2410" w:type="dxa"/>
            <w:gridSpan w:val="2"/>
            <w:hideMark/>
          </w:tcPr>
          <w:p w14:paraId="505454FD" w14:textId="45C2624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B0816BB"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26" w:author="Autor">
              <w:r w:rsidR="0030117A" w:rsidRPr="007959BE" w:rsidDel="00E33A76">
                <w:rPr>
                  <w:rFonts w:ascii="Arial Narrow" w:hAnsi="Arial Narrow"/>
                  <w:sz w:val="18"/>
                  <w:szCs w:val="18"/>
                </w:rPr>
                <w:delText xml:space="preserve">nadobudnutí účinnosti </w:delText>
              </w:r>
              <w:r w:rsidR="0009206F" w:rsidRPr="007959BE" w:rsidDel="00E33A76">
                <w:rPr>
                  <w:rFonts w:ascii="Arial Narrow" w:hAnsi="Arial Narrow"/>
                  <w:sz w:val="18"/>
                  <w:szCs w:val="18"/>
                </w:rPr>
                <w:delText>zmluvy o poskytnutí o </w:delText>
              </w:r>
            </w:del>
            <w:ins w:id="27" w:author="Autor">
              <w:r w:rsidR="00E33A76">
                <w:rPr>
                  <w:rFonts w:ascii="Arial Narrow" w:hAnsi="Arial Narrow"/>
                  <w:sz w:val="18"/>
                  <w:szCs w:val="18"/>
                </w:rPr>
                <w:t> </w:t>
              </w:r>
            </w:ins>
            <w:del w:id="28" w:author="Autor">
              <w:r w:rsidR="0009206F" w:rsidRPr="007959BE" w:rsidDel="00E33A76">
                <w:rPr>
                  <w:rFonts w:ascii="Arial Narrow" w:hAnsi="Arial Narrow"/>
                  <w:sz w:val="18"/>
                  <w:szCs w:val="18"/>
                </w:rPr>
                <w:delText>príspevku</w:delText>
              </w:r>
            </w:del>
            <w:ins w:id="29" w:author="Autor">
              <w:r w:rsidR="00E33A76">
                <w:rPr>
                  <w:rFonts w:ascii="Arial Narrow" w:hAnsi="Arial Narrow"/>
                  <w:sz w:val="18"/>
                  <w:szCs w:val="18"/>
                </w:rPr>
                <w:t xml:space="preserve">predložení </w:t>
              </w:r>
              <w:proofErr w:type="spellStart"/>
              <w:r w:rsidR="00E33A76">
                <w:rPr>
                  <w:rFonts w:ascii="Arial Narrow" w:hAnsi="Arial Narrow"/>
                  <w:sz w:val="18"/>
                  <w:szCs w:val="18"/>
                </w:rPr>
                <w:t>ŽoPr</w:t>
              </w:r>
              <w:proofErr w:type="spellEnd"/>
              <w:r w:rsidR="00E33A76">
                <w:rPr>
                  <w:rFonts w:ascii="Arial Narrow" w:hAnsi="Arial Narrow"/>
                  <w:sz w:val="18"/>
                  <w:szCs w:val="18"/>
                </w:rPr>
                <w:t xml:space="preserve">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6AEF17A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0" w:author="Autor">
              <w:r w:rsidR="00C45372">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28B5394D"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del w:id="31" w:author="Autor">
              <w:r w:rsidRPr="00204EA5" w:rsidDel="00C45372">
                <w:rPr>
                  <w:rFonts w:ascii="Arial Narrow" w:hAnsi="Arial Narrow"/>
                  <w:bCs/>
                  <w:sz w:val="18"/>
                  <w:szCs w:val="18"/>
                </w:rPr>
                <w:delText xml:space="preserve">práce </w:delText>
              </w:r>
            </w:del>
            <w:ins w:id="32" w:author="Autor">
              <w:r w:rsidR="00C45372">
                <w:rPr>
                  <w:rFonts w:ascii="Arial Narrow" w:hAnsi="Arial Narrow"/>
                  <w:bCs/>
                  <w:sz w:val="18"/>
                  <w:szCs w:val="18"/>
                </w:rPr>
                <w:t>realizáciu aktivít</w:t>
              </w:r>
              <w:r w:rsidR="00C45372" w:rsidRPr="00204EA5">
                <w:rPr>
                  <w:rFonts w:ascii="Arial Narrow" w:hAnsi="Arial Narrow"/>
                  <w:bCs/>
                  <w:sz w:val="18"/>
                  <w:szCs w:val="18"/>
                </w:rPr>
                <w:t xml:space="preserve"> </w:t>
              </w:r>
            </w:ins>
            <w:del w:id="33" w:author="Autor">
              <w:r w:rsidRPr="00204EA5" w:rsidDel="00C45372">
                <w:rPr>
                  <w:rFonts w:ascii="Arial Narrow" w:hAnsi="Arial Narrow"/>
                  <w:bCs/>
                  <w:sz w:val="18"/>
                  <w:szCs w:val="18"/>
                </w:rPr>
                <w:delText xml:space="preserve">na </w:delText>
              </w:r>
            </w:del>
            <w:r w:rsidRPr="00204EA5">
              <w:rPr>
                <w:rFonts w:ascii="Arial Narrow" w:hAnsi="Arial Narrow"/>
                <w:bCs/>
                <w:sz w:val="18"/>
                <w:szCs w:val="18"/>
              </w:rPr>
              <w:t>projekt</w:t>
            </w:r>
            <w:ins w:id="34" w:author="Autor">
              <w:r w:rsidR="00C45372">
                <w:rPr>
                  <w:rFonts w:ascii="Arial Narrow" w:hAnsi="Arial Narrow"/>
                  <w:bCs/>
                  <w:sz w:val="18"/>
                  <w:szCs w:val="18"/>
                </w:rPr>
                <w:t>u</w:t>
              </w:r>
            </w:ins>
            <w:del w:id="35" w:author="Autor">
              <w:r w:rsidRPr="00204EA5" w:rsidDel="00C45372">
                <w:rPr>
                  <w:rFonts w:ascii="Arial Narrow" w:hAnsi="Arial Narrow"/>
                  <w:bCs/>
                  <w:sz w:val="18"/>
                  <w:szCs w:val="18"/>
                </w:rPr>
                <w:delText>e</w:delText>
              </w:r>
            </w:del>
            <w:r w:rsidRPr="00204EA5">
              <w:rPr>
                <w:rFonts w:ascii="Arial Narrow" w:hAnsi="Arial Narrow"/>
                <w:bCs/>
                <w:sz w:val="18"/>
                <w:szCs w:val="18"/>
              </w:rPr>
              <w:t xml:space="preserve"> do 9 mesiacov od nadobudnutia účinnosti zmluvy o</w:t>
            </w:r>
            <w:del w:id="36" w:author="Autor">
              <w:r w:rsidRPr="00204EA5" w:rsidDel="00C45372">
                <w:rPr>
                  <w:rFonts w:ascii="Arial Narrow" w:hAnsi="Arial Narrow"/>
                  <w:bCs/>
                  <w:sz w:val="18"/>
                  <w:szCs w:val="18"/>
                </w:rPr>
                <w:delText> </w:delText>
              </w:r>
            </w:del>
            <w:ins w:id="37" w:author="Autor">
              <w:r w:rsidR="00C45372">
                <w:rPr>
                  <w:rFonts w:ascii="Arial Narrow" w:hAnsi="Arial Narrow"/>
                  <w:bCs/>
                  <w:sz w:val="18"/>
                  <w:szCs w:val="18"/>
                </w:rPr>
                <w:t> </w:t>
              </w:r>
            </w:ins>
            <w:r w:rsidRPr="00204EA5">
              <w:rPr>
                <w:rFonts w:ascii="Arial Narrow" w:hAnsi="Arial Narrow"/>
                <w:bCs/>
                <w:sz w:val="18"/>
                <w:szCs w:val="18"/>
              </w:rPr>
              <w:t>poskytnutí príspevku</w:t>
            </w:r>
            <w:ins w:id="38" w:author="Autor">
              <w:r w:rsidR="00C45372">
                <w:rPr>
                  <w:rFonts w:ascii="Arial Narrow" w:hAnsi="Arial Narrow"/>
                  <w:bCs/>
                  <w:sz w:val="18"/>
                  <w:szCs w:val="18"/>
                </w:rPr>
                <w:t>, najneskôr však</w:t>
              </w:r>
            </w:ins>
            <w:del w:id="39" w:author="Autor">
              <w:r w:rsidRPr="00204EA5" w:rsidDel="00C45372">
                <w:rPr>
                  <w:rFonts w:ascii="Arial Narrow" w:hAnsi="Arial Narrow"/>
                  <w:bCs/>
                  <w:sz w:val="18"/>
                  <w:szCs w:val="18"/>
                </w:rPr>
                <w:delText>.</w:delText>
              </w:r>
            </w:del>
            <w:r w:rsidRPr="00204EA5">
              <w:rPr>
                <w:rFonts w:ascii="Arial Narrow" w:hAnsi="Arial Narrow"/>
                <w:bCs/>
                <w:sz w:val="18"/>
                <w:szCs w:val="18"/>
              </w:rPr>
              <w:t xml:space="preserve"> </w:t>
            </w:r>
            <w:del w:id="40" w:author="Autor">
              <w:r w:rsidRPr="00204EA5" w:rsidDel="00C45372">
                <w:rPr>
                  <w:rFonts w:ascii="Arial Narrow" w:hAnsi="Arial Narrow"/>
                  <w:bCs/>
                  <w:sz w:val="18"/>
                  <w:szCs w:val="18"/>
                </w:rPr>
                <w:delText xml:space="preserve">Zároveň je žiadateľ povinný zrealizovať hlavnú aktivitu projektu najneskôr </w:delText>
              </w:r>
            </w:del>
            <w:r w:rsidRPr="00204EA5">
              <w:rPr>
                <w:rFonts w:ascii="Arial Narrow" w:hAnsi="Arial Narrow"/>
                <w:bCs/>
                <w:sz w:val="18"/>
                <w:szCs w:val="18"/>
              </w:rPr>
              <w:t>do</w:t>
            </w:r>
            <w:del w:id="41" w:author="Autor">
              <w:r w:rsidRPr="00204EA5" w:rsidDel="00C45372">
                <w:rPr>
                  <w:rFonts w:ascii="Arial Narrow" w:hAnsi="Arial Narrow"/>
                  <w:bCs/>
                  <w:sz w:val="18"/>
                  <w:szCs w:val="18"/>
                </w:rPr>
                <w:delText xml:space="preserve"> 30.6.2023</w:delText>
              </w:r>
            </w:del>
            <w:ins w:id="42" w:author="Autor">
              <w:r w:rsidR="00C45372">
                <w:rPr>
                  <w:rFonts w:ascii="Arial Narrow" w:hAnsi="Arial Narrow"/>
                  <w:bCs/>
                  <w:sz w:val="18"/>
                  <w:szCs w:val="18"/>
                </w:rPr>
                <w:t>30.11.2023.</w:t>
              </w:r>
            </w:ins>
            <w:r w:rsidRPr="00204EA5">
              <w:rPr>
                <w:rFonts w:ascii="Arial Narrow" w:hAnsi="Arial Narrow"/>
                <w:bCs/>
                <w:sz w:val="18"/>
                <w:szCs w:val="18"/>
              </w:rPr>
              <w:t>.</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530EA1A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7801BF" w:rsidRPr="007801BF">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67052350"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del w:id="43" w:author="Autor">
              <w:r w:rsidRPr="00385B43" w:rsidDel="00C45372">
                <w:rPr>
                  <w:rFonts w:ascii="Arial Narrow" w:hAnsi="Arial Narrow"/>
                  <w:bCs/>
                </w:rPr>
                <w:delText xml:space="preserve"> </w:delText>
              </w:r>
              <w:r w:rsidR="00CE63F5" w:rsidRPr="00385B43" w:rsidDel="00C45372">
                <w:rPr>
                  <w:rFonts w:ascii="Arial Narrow" w:hAnsi="Arial Narrow"/>
                  <w:sz w:val="18"/>
                  <w:szCs w:val="18"/>
                </w:rPr>
                <w:delText>žiadateľ</w:delText>
              </w:r>
              <w:r w:rsidRPr="00385B43" w:rsidDel="00C45372">
                <w:rPr>
                  <w:rFonts w:ascii="Arial Narrow" w:hAnsi="Arial Narrow"/>
                  <w:sz w:val="18"/>
                  <w:szCs w:val="18"/>
                </w:rPr>
                <w:delText xml:space="preserve"> uvedie názov hlavnej aktivity v súlade s aktivitou vedenou tabuľke </w:delText>
              </w:r>
              <w:r w:rsidR="00176889" w:rsidRPr="00385B43" w:rsidDel="00C45372">
                <w:rPr>
                  <w:rFonts w:ascii="Arial Narrow" w:hAnsi="Arial Narrow"/>
                  <w:sz w:val="18"/>
                  <w:szCs w:val="18"/>
                </w:rPr>
                <w:delText xml:space="preserve">4. </w:delText>
              </w:r>
            </w:del>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ins w:id="44" w:author="Autor">
                  <w:r w:rsidR="00C45372">
                    <w:rPr>
                      <w:rFonts w:ascii="Arial" w:hAnsi="Arial" w:cs="Arial"/>
                      <w:sz w:val="22"/>
                    </w:rPr>
                    <w:t>B1 Investície do cyklistických trás a súvisiacej podpornej infraštruktúry</w:t>
                  </w:r>
                </w:ins>
              </w:sdtContent>
            </w:sdt>
          </w:p>
        </w:tc>
      </w:tr>
      <w:tr w:rsidR="00F11710" w:rsidRPr="00385B43" w14:paraId="1475BF6F" w14:textId="77777777" w:rsidTr="007D6358">
        <w:trPr>
          <w:trHeight w:val="203"/>
        </w:trPr>
        <w:tc>
          <w:tcPr>
            <w:tcW w:w="14601" w:type="dxa"/>
            <w:gridSpan w:val="7"/>
            <w:vAlign w:val="center"/>
            <w:hideMark/>
          </w:tcPr>
          <w:p w14:paraId="39553241" w14:textId="703C5F24"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5" w:author="Autor">
              <w:r w:rsidR="00C45372">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7801BF" w:rsidRPr="00385B43" w14:paraId="563945D3" w14:textId="77777777" w:rsidTr="00B51F3B">
        <w:trPr>
          <w:trHeight w:val="76"/>
        </w:trPr>
        <w:tc>
          <w:tcPr>
            <w:tcW w:w="2433" w:type="dxa"/>
            <w:gridSpan w:val="2"/>
            <w:tcBorders>
              <w:bottom w:val="single" w:sz="4" w:space="0" w:color="auto"/>
            </w:tcBorders>
          </w:tcPr>
          <w:p w14:paraId="62DB11D6" w14:textId="2882F1AB"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B101</w:t>
            </w:r>
          </w:p>
        </w:tc>
        <w:tc>
          <w:tcPr>
            <w:tcW w:w="2434" w:type="dxa"/>
            <w:tcBorders>
              <w:bottom w:val="single" w:sz="4" w:space="0" w:color="auto"/>
            </w:tcBorders>
          </w:tcPr>
          <w:p w14:paraId="0948197C" w14:textId="290BC5F1"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Celková dĺžka novovybudovaných alebo zmodernizovaných cyklistických ciest</w:t>
            </w:r>
          </w:p>
        </w:tc>
        <w:tc>
          <w:tcPr>
            <w:tcW w:w="2433" w:type="dxa"/>
            <w:tcBorders>
              <w:bottom w:val="single" w:sz="4" w:space="0" w:color="auto"/>
            </w:tcBorders>
          </w:tcPr>
          <w:p w14:paraId="2E065C40" w14:textId="016FCB18"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km</w:t>
            </w:r>
          </w:p>
        </w:tc>
        <w:tc>
          <w:tcPr>
            <w:tcW w:w="2434" w:type="dxa"/>
            <w:tcBorders>
              <w:bottom w:val="single" w:sz="4" w:space="0" w:color="auto"/>
            </w:tcBorders>
          </w:tcPr>
          <w:p w14:paraId="450DD18D" w14:textId="6E959B56" w:rsidR="007801BF" w:rsidRPr="00385B43" w:rsidRDefault="007801BF" w:rsidP="007801B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5876D077"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bez príznaku</w:t>
            </w:r>
          </w:p>
        </w:tc>
        <w:tc>
          <w:tcPr>
            <w:tcW w:w="2434" w:type="dxa"/>
            <w:tcBorders>
              <w:bottom w:val="single" w:sz="4" w:space="0" w:color="auto"/>
            </w:tcBorders>
          </w:tcPr>
          <w:p w14:paraId="5ABE6BC5" w14:textId="1C3E0C57"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UR</w:t>
            </w:r>
          </w:p>
        </w:tc>
      </w:tr>
      <w:tr w:rsidR="007801BF" w:rsidRPr="00385B43" w14:paraId="5C7D81D2" w14:textId="77777777" w:rsidTr="00B51F3B">
        <w:trPr>
          <w:trHeight w:val="76"/>
        </w:trPr>
        <w:tc>
          <w:tcPr>
            <w:tcW w:w="2433" w:type="dxa"/>
            <w:gridSpan w:val="2"/>
            <w:tcBorders>
              <w:bottom w:val="single" w:sz="4" w:space="0" w:color="auto"/>
            </w:tcBorders>
          </w:tcPr>
          <w:p w14:paraId="0D642574" w14:textId="1F52171C" w:rsidR="007801BF" w:rsidRPr="007801BF" w:rsidRDefault="007801BF" w:rsidP="007801BF">
            <w:pPr>
              <w:jc w:val="center"/>
              <w:rPr>
                <w:rFonts w:ascii="Arial Narrow" w:hAnsi="Arial Narrow"/>
                <w:sz w:val="18"/>
                <w:szCs w:val="18"/>
              </w:rPr>
            </w:pPr>
            <w:r w:rsidRPr="007801BF">
              <w:rPr>
                <w:rFonts w:ascii="Arial Narrow" w:hAnsi="Arial Narrow"/>
                <w:sz w:val="18"/>
                <w:szCs w:val="18"/>
              </w:rPr>
              <w:t>B102</w:t>
            </w:r>
          </w:p>
        </w:tc>
        <w:tc>
          <w:tcPr>
            <w:tcW w:w="2434" w:type="dxa"/>
            <w:tcBorders>
              <w:bottom w:val="single" w:sz="4" w:space="0" w:color="auto"/>
            </w:tcBorders>
          </w:tcPr>
          <w:p w14:paraId="55FD7947" w14:textId="2B4D5135" w:rsidR="007801BF" w:rsidRPr="007801BF" w:rsidRDefault="007801BF" w:rsidP="007801BF">
            <w:pPr>
              <w:jc w:val="center"/>
              <w:rPr>
                <w:rFonts w:ascii="Arial Narrow" w:hAnsi="Arial Narrow"/>
                <w:sz w:val="18"/>
                <w:szCs w:val="18"/>
              </w:rPr>
            </w:pPr>
            <w:r w:rsidRPr="007801BF">
              <w:rPr>
                <w:rFonts w:ascii="Arial Narrow" w:hAnsi="Arial Narrow"/>
                <w:sz w:val="18"/>
                <w:szCs w:val="18"/>
              </w:rPr>
              <w:t>Počet vytvorených prvkov doplnkovej cyklistickej infraštruktúry</w:t>
            </w:r>
          </w:p>
        </w:tc>
        <w:tc>
          <w:tcPr>
            <w:tcW w:w="2433" w:type="dxa"/>
            <w:tcBorders>
              <w:bottom w:val="single" w:sz="4" w:space="0" w:color="auto"/>
            </w:tcBorders>
          </w:tcPr>
          <w:p w14:paraId="78228416" w14:textId="38CF1AEE"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Počet</w:t>
            </w:r>
          </w:p>
        </w:tc>
        <w:tc>
          <w:tcPr>
            <w:tcW w:w="2434" w:type="dxa"/>
            <w:tcBorders>
              <w:bottom w:val="single" w:sz="4" w:space="0" w:color="auto"/>
            </w:tcBorders>
          </w:tcPr>
          <w:p w14:paraId="5F324464" w14:textId="7DF9B420" w:rsidR="007801BF" w:rsidRPr="00385B43" w:rsidRDefault="007801BF" w:rsidP="007801B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67688AC" w14:textId="6128413E"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bez príznaku</w:t>
            </w:r>
          </w:p>
        </w:tc>
        <w:tc>
          <w:tcPr>
            <w:tcW w:w="2434" w:type="dxa"/>
            <w:tcBorders>
              <w:bottom w:val="single" w:sz="4" w:space="0" w:color="auto"/>
            </w:tcBorders>
          </w:tcPr>
          <w:p w14:paraId="2C65E7E2" w14:textId="136C2BAB" w:rsidR="007801BF" w:rsidRPr="007801BF" w:rsidRDefault="007801BF" w:rsidP="007801BF">
            <w:pPr>
              <w:jc w:val="center"/>
              <w:rPr>
                <w:rFonts w:ascii="Arial Narrow" w:hAnsi="Arial Narrow"/>
                <w:sz w:val="18"/>
                <w:szCs w:val="18"/>
                <w:highlight w:val="yellow"/>
              </w:rPr>
            </w:pPr>
            <w:r w:rsidRPr="007801BF">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32ADEE6C"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46" w:author="Autor">
              <w:r w:rsidR="0080425A" w:rsidRPr="00385B43" w:rsidDel="00C45372">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6C51322"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del w:id="47" w:author="Autor">
              <w:r w:rsidR="0080425A" w:rsidRPr="00895D5B" w:rsidDel="00C45372">
                <w:rPr>
                  <w:rFonts w:ascii="Arial Narrow" w:hAnsi="Arial Narrow"/>
                  <w:sz w:val="18"/>
                  <w:szCs w:val="18"/>
                </w:rPr>
                <w:delText>, ktorý/é bol/i na úrovni výzvy označený/é „s</w:delText>
              </w:r>
              <w:r w:rsidRPr="00895D5B" w:rsidDel="00C45372">
                <w:rPr>
                  <w:rFonts w:ascii="Arial Narrow" w:hAnsi="Arial Narrow"/>
                  <w:sz w:val="18"/>
                  <w:szCs w:val="18"/>
                </w:rPr>
                <w:delText> </w:delText>
              </w:r>
              <w:r w:rsidR="0080425A" w:rsidRPr="00895D5B" w:rsidDel="00C45372">
                <w:rPr>
                  <w:rFonts w:ascii="Arial Narrow" w:hAnsi="Arial Narrow"/>
                  <w:sz w:val="18"/>
                  <w:szCs w:val="18"/>
                </w:rPr>
                <w:delText xml:space="preserve">príznakom“. </w:delText>
              </w:r>
            </w:del>
            <w:r w:rsidR="0080425A" w:rsidRPr="00895D5B">
              <w:rPr>
                <w:rFonts w:ascii="Arial Narrow" w:hAnsi="Arial Narrow"/>
                <w:sz w:val="18"/>
                <w:szCs w:val="18"/>
              </w:rPr>
              <w:t>Predpoklady</w:t>
            </w:r>
            <w:proofErr w:type="spellEnd"/>
            <w:r w:rsidR="0080425A" w:rsidRPr="00895D5B">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E36591"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2CAB8E85"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48" w:author="Autor">
              <w:r w:rsidR="00C45372">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1A4EAB3"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49" w:author="Autor">
              <w:r w:rsidR="00C45372">
                <w:rPr>
                  <w:rFonts w:ascii="Arial Narrow" w:hAnsi="Arial Narrow"/>
                  <w:sz w:val="18"/>
                  <w:szCs w:val="18"/>
                </w:rPr>
                <w:t xml:space="preserve">na obstaranie tovarov/prác/služieb v </w:t>
              </w:r>
              <w:proofErr w:type="spellStart"/>
              <w:r w:rsidR="00C45372">
                <w:rPr>
                  <w:rFonts w:ascii="Arial Narrow" w:hAnsi="Arial Narrow"/>
                  <w:sz w:val="18"/>
                  <w:szCs w:val="18"/>
                </w:rPr>
                <w:t>rámci</w:t>
              </w:r>
            </w:ins>
            <w:del w:id="50" w:author="Autor">
              <w:r w:rsidRPr="00385B43" w:rsidDel="00C45372">
                <w:rPr>
                  <w:rFonts w:ascii="Arial Narrow" w:hAnsi="Arial Narrow"/>
                  <w:sz w:val="18"/>
                  <w:szCs w:val="18"/>
                </w:rPr>
                <w:delText xml:space="preserve">na aktivity </w:delText>
              </w:r>
            </w:del>
            <w:r w:rsidRPr="00385B43">
              <w:rPr>
                <w:rFonts w:ascii="Arial Narrow" w:hAnsi="Arial Narrow"/>
                <w:sz w:val="18"/>
                <w:szCs w:val="18"/>
              </w:rPr>
              <w:t>projektu</w:t>
            </w:r>
            <w:proofErr w:type="spellEnd"/>
            <w:r w:rsidRPr="00385B43">
              <w:rPr>
                <w:rFonts w:ascii="Arial Narrow" w:hAnsi="Arial Narrow"/>
                <w:sz w:val="18"/>
                <w:szCs w:val="18"/>
              </w:rPr>
              <w:t xml:space="preserve">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E36591">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553C79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51" w:author="Autor">
              <w:r w:rsidR="00C45372">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E36591"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E44D5D6"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52" w:author="Autor">
              <w:r w:rsidRPr="00385B43" w:rsidDel="00C45372">
                <w:rPr>
                  <w:rFonts w:ascii="Arial Narrow" w:hAnsi="Arial Narrow"/>
                  <w:sz w:val="18"/>
                  <w:szCs w:val="18"/>
                </w:rPr>
                <w:delText> </w:delText>
              </w:r>
            </w:del>
            <w:ins w:id="53" w:author="Autor">
              <w:r w:rsidR="00C45372">
                <w:rPr>
                  <w:rFonts w:ascii="Arial Narrow" w:hAnsi="Arial Narrow"/>
                  <w:sz w:val="18"/>
                  <w:szCs w:val="18"/>
                </w:rPr>
                <w:t xml:space="preserve"> realizovanej aktivite, </w:t>
              </w:r>
            </w:ins>
            <w:r w:rsidRPr="00385B43">
              <w:rPr>
                <w:rFonts w:ascii="Arial Narrow" w:hAnsi="Arial Narrow"/>
                <w:sz w:val="18"/>
                <w:szCs w:val="18"/>
              </w:rPr>
              <w:t>cieľoch projektu,</w:t>
            </w:r>
            <w:ins w:id="54" w:author="Autor">
              <w:r w:rsidR="00AA3F89">
                <w:rPr>
                  <w:rFonts w:ascii="Arial Narrow" w:hAnsi="Arial Narrow"/>
                  <w:sz w:val="18"/>
                  <w:szCs w:val="18"/>
                </w:rPr>
                <w:t xml:space="preserve"> predmete-výdavkoch projektu</w:t>
              </w:r>
            </w:ins>
            <w:del w:id="55" w:author="Autor">
              <w:r w:rsidRPr="00385B43" w:rsidDel="00AA3F89">
                <w:rPr>
                  <w:rFonts w:ascii="Arial Narrow" w:hAnsi="Arial Narrow"/>
                  <w:sz w:val="18"/>
                  <w:szCs w:val="18"/>
                </w:rPr>
                <w:delText xml:space="preserve"> 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315AAAB7"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9C272E9"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56" w:author="Autor">
              <w:r w:rsidRPr="00385B43" w:rsidDel="00AA3F89">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8CC9A12" w14:textId="6DBD1FEE" w:rsidR="00AA3F89" w:rsidRDefault="008A2FD8" w:rsidP="00F13DF8">
            <w:pPr>
              <w:pStyle w:val="Odsekzoznamu"/>
              <w:numPr>
                <w:ilvl w:val="0"/>
                <w:numId w:val="28"/>
              </w:numPr>
              <w:ind w:left="426"/>
              <w:rPr>
                <w:ins w:id="57" w:author="Autor"/>
                <w:rFonts w:ascii="Arial Narrow" w:eastAsia="Calibri" w:hAnsi="Arial Narrow"/>
                <w:sz w:val="18"/>
                <w:szCs w:val="18"/>
              </w:rPr>
            </w:pPr>
            <w:r w:rsidRPr="00385B43">
              <w:rPr>
                <w:rFonts w:ascii="Arial Narrow" w:eastAsia="Calibri" w:hAnsi="Arial Narrow"/>
                <w:sz w:val="18"/>
                <w:szCs w:val="18"/>
              </w:rPr>
              <w:t xml:space="preserve">popis </w:t>
            </w:r>
            <w:del w:id="58" w:author="Autor">
              <w:r w:rsidRPr="00385B43" w:rsidDel="00AA3F89">
                <w:rPr>
                  <w:rFonts w:ascii="Arial Narrow" w:eastAsia="Calibri" w:hAnsi="Arial Narrow"/>
                  <w:sz w:val="18"/>
                  <w:szCs w:val="18"/>
                </w:rPr>
                <w:delText xml:space="preserve">jednotlivých aktivít </w:delText>
              </w:r>
            </w:del>
            <w:ins w:id="59" w:author="Autor">
              <w:r w:rsidR="00AA3F89">
                <w:rPr>
                  <w:rFonts w:ascii="Arial Narrow" w:eastAsia="Calibri" w:hAnsi="Arial Narrow"/>
                  <w:sz w:val="18"/>
                  <w:szCs w:val="18"/>
                </w:rPr>
                <w:t xml:space="preserve">predmetu </w:t>
              </w:r>
            </w:ins>
            <w:r w:rsidRPr="00385B43">
              <w:rPr>
                <w:rFonts w:ascii="Arial Narrow" w:eastAsia="Calibri" w:hAnsi="Arial Narrow"/>
                <w:sz w:val="18"/>
                <w:szCs w:val="18"/>
              </w:rPr>
              <w:t>projektu</w:t>
            </w:r>
            <w:ins w:id="60" w:author="Autor">
              <w:r w:rsidR="00AA3F89">
                <w:rPr>
                  <w:rFonts w:ascii="Arial Narrow" w:eastAsia="Calibri" w:hAnsi="Arial Narrow"/>
                  <w:sz w:val="18"/>
                  <w:szCs w:val="18"/>
                </w:rPr>
                <w:t xml:space="preserve"> – vecný popis jednotlivých výdavkov definovaných v rozpočte</w:t>
              </w:r>
            </w:ins>
          </w:p>
          <w:p w14:paraId="59D0561E" w14:textId="77777777" w:rsidR="00AA3F89" w:rsidRPr="00385B43" w:rsidRDefault="00AA3F89" w:rsidP="00AA3F89">
            <w:pPr>
              <w:pStyle w:val="Odsekzoznamu"/>
              <w:numPr>
                <w:ilvl w:val="0"/>
                <w:numId w:val="28"/>
              </w:numPr>
              <w:spacing w:after="200" w:line="276" w:lineRule="auto"/>
              <w:ind w:left="426"/>
              <w:rPr>
                <w:ins w:id="61" w:author="Autor"/>
                <w:rFonts w:ascii="Arial Narrow" w:eastAsia="Calibri" w:hAnsi="Arial Narrow"/>
                <w:sz w:val="18"/>
                <w:szCs w:val="18"/>
              </w:rPr>
            </w:pPr>
            <w:ins w:id="62"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3B92DD5E" w14:textId="46D6705B" w:rsidR="008A2FD8" w:rsidRPr="00385B43" w:rsidDel="00AA3F89" w:rsidRDefault="008A2FD8" w:rsidP="00F13DF8">
            <w:pPr>
              <w:pStyle w:val="Odsekzoznamu"/>
              <w:numPr>
                <w:ilvl w:val="0"/>
                <w:numId w:val="28"/>
              </w:numPr>
              <w:ind w:left="426"/>
              <w:rPr>
                <w:del w:id="63" w:author="Autor"/>
                <w:rFonts w:ascii="Arial Narrow" w:eastAsia="Calibri" w:hAnsi="Arial Narrow"/>
                <w:sz w:val="18"/>
                <w:szCs w:val="18"/>
              </w:rPr>
            </w:pPr>
            <w:del w:id="64" w:author="Autor">
              <w:r w:rsidRPr="00385B43" w:rsidDel="00AA3F89">
                <w:rPr>
                  <w:rFonts w:ascii="Arial Narrow" w:eastAsia="Calibri" w:hAnsi="Arial Narrow"/>
                  <w:sz w:val="18"/>
                  <w:szCs w:val="18"/>
                </w:rPr>
                <w:delText xml:space="preserve"> a ich technické zabezpečenie</w:delText>
              </w:r>
              <w:r w:rsidR="00F13DF8" w:rsidRPr="00385B43" w:rsidDel="00AA3F89">
                <w:rPr>
                  <w:rFonts w:ascii="Arial Narrow" w:eastAsia="Calibri" w:hAnsi="Arial Narrow"/>
                  <w:sz w:val="18"/>
                  <w:szCs w:val="18"/>
                </w:rPr>
                <w:delText>,</w:delText>
              </w:r>
            </w:del>
          </w:p>
          <w:p w14:paraId="0C432463" w14:textId="601B793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65" w:author="Autor">
              <w:r w:rsidRPr="00385B43" w:rsidDel="00AA3F89">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w:t>
            </w:r>
            <w:r w:rsidR="007C1E56">
              <w:rPr>
                <w:rFonts w:ascii="Arial Narrow" w:eastAsia="Calibri" w:hAnsi="Arial Narrow"/>
                <w:sz w:val="18"/>
                <w:szCs w:val="18"/>
              </w:rPr>
              <w:t>ov</w:t>
            </w:r>
            <w:r>
              <w:rPr>
                <w:rFonts w:ascii="Arial Narrow" w:eastAsia="Calibri" w:hAnsi="Arial Narrow"/>
                <w:sz w:val="18"/>
                <w:szCs w:val="18"/>
              </w:rPr>
              <w:t>atívnosti</w:t>
            </w:r>
            <w:proofErr w:type="spellEnd"/>
            <w:r>
              <w:rPr>
                <w:rFonts w:ascii="Arial Narrow" w:eastAsia="Calibri" w:hAnsi="Arial Narrow"/>
                <w:sz w:val="18"/>
                <w:szCs w:val="18"/>
              </w:rPr>
              <w:t xml:space="preserve"> 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C055C23" w14:textId="16B520EB" w:rsidR="00AA3F89"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del w:id="66" w:author="Autor">
              <w:r w:rsidRPr="008C79D4" w:rsidDel="00AA3F89">
                <w:rPr>
                  <w:rFonts w:ascii="Arial Narrow" w:eastAsia="Calibri" w:hAnsi="Arial Narrow"/>
                  <w:sz w:val="18"/>
                  <w:szCs w:val="18"/>
                </w:rPr>
                <w:delText>aktivít</w:delText>
              </w:r>
              <w:r w:rsidR="00F13DF8" w:rsidRPr="008C79D4" w:rsidDel="00AA3F89">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ins w:id="67" w:author="Autor">
              <w:r w:rsidR="00AA3F89">
                <w:rPr>
                  <w:rFonts w:ascii="Arial Narrow" w:eastAsia="Calibri" w:hAnsi="Arial Narrow"/>
                  <w:sz w:val="18"/>
                  <w:szCs w:val="18"/>
                </w:rPr>
                <w:t>,</w:t>
              </w:r>
            </w:ins>
          </w:p>
          <w:p w14:paraId="07AB704D" w14:textId="77777777" w:rsidR="00F13DF8" w:rsidRDefault="00AA3F89" w:rsidP="00AA3F89">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w:t>
            </w:r>
            <w:ins w:id="68" w:author="Autor">
              <w:r w:rsidRPr="00AA3F89">
                <w:rPr>
                  <w:rFonts w:ascii="Arial Narrow" w:eastAsia="Calibri" w:hAnsi="Arial Narrow"/>
                  <w:sz w:val="18"/>
                  <w:szCs w:val="18"/>
                </w:rPr>
                <w:t xml:space="preserve">nformácie o </w:t>
              </w:r>
              <w:proofErr w:type="spellStart"/>
              <w:r w:rsidRPr="00AA3F89">
                <w:rPr>
                  <w:rFonts w:ascii="Arial Narrow" w:eastAsia="Calibri" w:hAnsi="Arial Narrow"/>
                  <w:sz w:val="18"/>
                  <w:szCs w:val="18"/>
                </w:rPr>
                <w:t>majetko</w:t>
              </w:r>
              <w:proofErr w:type="spellEnd"/>
              <w:r w:rsidRPr="00AA3F89">
                <w:rPr>
                  <w:rFonts w:ascii="Arial Narrow" w:eastAsia="Calibri" w:hAnsi="Arial Narrow"/>
                  <w:sz w:val="18"/>
                  <w:szCs w:val="18"/>
                </w:rPr>
                <w:t>-právnych vzťahoch k miestu realizácie projektu</w:t>
              </w:r>
            </w:ins>
            <w:r>
              <w:rPr>
                <w:rFonts w:ascii="Arial Narrow" w:eastAsia="Calibri" w:hAnsi="Arial Narrow"/>
                <w:sz w:val="18"/>
                <w:szCs w:val="18"/>
              </w:rPr>
              <w:t>.</w:t>
            </w:r>
          </w:p>
          <w:p w14:paraId="17CE5497" w14:textId="2ED049C9" w:rsidR="00CF33A1" w:rsidRPr="00CF33A1" w:rsidRDefault="00CF33A1" w:rsidP="00CF33A1">
            <w:pPr>
              <w:ind w:left="66"/>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21F09A4"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9" w:author="Autor">
              <w:r w:rsidR="008A2FD8" w:rsidRPr="00385B43" w:rsidDel="00AA3F89">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ins w:id="70" w:author="Autor">
              <w:r w:rsidR="00AA3F89">
                <w:rPr>
                  <w:rFonts w:ascii="Arial Narrow" w:hAnsi="Arial Narrow"/>
                  <w:sz w:val="18"/>
                  <w:szCs w:val="18"/>
                  <w:lang w:val="sk-SK"/>
                </w:rPr>
                <w:t>t.j</w:t>
              </w:r>
              <w:proofErr w:type="spellEnd"/>
              <w:r w:rsidR="00AA3F89">
                <w:rPr>
                  <w:rFonts w:ascii="Arial Narrow" w:hAnsi="Arial Narrow"/>
                  <w:sz w:val="18"/>
                  <w:szCs w:val="18"/>
                  <w:lang w:val="sk-SK"/>
                </w:rPr>
                <w:t>.</w:t>
              </w:r>
            </w:ins>
            <w:del w:id="71" w:author="Autor">
              <w:r w:rsidR="008A2FD8" w:rsidRPr="00385B43" w:rsidDel="00AA3F89">
                <w:rPr>
                  <w:rFonts w:ascii="Arial Narrow" w:hAnsi="Arial Narrow"/>
                  <w:sz w:val="18"/>
                  <w:szCs w:val="18"/>
                  <w:lang w:val="sk-SK"/>
                </w:rPr>
                <w:delText>resp</w:delText>
              </w:r>
            </w:del>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914C48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72" w:author="Autor">
              <w:r w:rsidRPr="00385B43" w:rsidDel="00AA3F89">
                <w:rPr>
                  <w:rFonts w:ascii="Arial Narrow" w:eastAsia="Calibri" w:hAnsi="Arial Narrow"/>
                  <w:sz w:val="18"/>
                  <w:szCs w:val="18"/>
                </w:rPr>
                <w:delText>hlavn</w:delText>
              </w:r>
              <w:r w:rsidR="00F760E3" w:rsidDel="00AA3F89">
                <w:rPr>
                  <w:rFonts w:ascii="Arial Narrow" w:eastAsia="Calibri" w:hAnsi="Arial Narrow"/>
                  <w:sz w:val="18"/>
                  <w:szCs w:val="18"/>
                </w:rPr>
                <w:delText>ej</w:delText>
              </w:r>
              <w:r w:rsidRPr="00385B43" w:rsidDel="00AA3F89">
                <w:rPr>
                  <w:rFonts w:ascii="Arial Narrow" w:eastAsia="Calibri" w:hAnsi="Arial Narrow"/>
                  <w:sz w:val="18"/>
                  <w:szCs w:val="18"/>
                </w:rPr>
                <w:delText xml:space="preserve"> aktiv</w:delText>
              </w:r>
              <w:r w:rsidR="00F760E3" w:rsidDel="00AA3F89">
                <w:rPr>
                  <w:rFonts w:ascii="Arial Narrow" w:eastAsia="Calibri" w:hAnsi="Arial Narrow"/>
                  <w:sz w:val="18"/>
                  <w:szCs w:val="18"/>
                </w:rPr>
                <w:delText>i</w:delText>
              </w:r>
              <w:r w:rsidRPr="00385B43" w:rsidDel="00AA3F89">
                <w:rPr>
                  <w:rFonts w:ascii="Arial Narrow" w:eastAsia="Calibri" w:hAnsi="Arial Narrow"/>
                  <w:sz w:val="18"/>
                  <w:szCs w:val="18"/>
                </w:rPr>
                <w:delText>t</w:delText>
              </w:r>
              <w:r w:rsidR="00F760E3" w:rsidDel="00AA3F89">
                <w:rPr>
                  <w:rFonts w:ascii="Arial Narrow" w:eastAsia="Calibri" w:hAnsi="Arial Narrow"/>
                  <w:sz w:val="18"/>
                  <w:szCs w:val="18"/>
                </w:rPr>
                <w:delText>y</w:delText>
              </w:r>
              <w:r w:rsidRPr="00385B43" w:rsidDel="00AA3F89">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proofErr w:type="spellStart"/>
            <w:r>
              <w:rPr>
                <w:rFonts w:ascii="Arial Narrow" w:eastAsia="Calibri" w:hAnsi="Arial Narrow"/>
                <w:sz w:val="18"/>
                <w:szCs w:val="18"/>
              </w:rPr>
              <w:t>inovatívnosti</w:t>
            </w:r>
            <w:proofErr w:type="spellEnd"/>
            <w:r>
              <w:rPr>
                <w:rFonts w:ascii="Arial Narrow" w:eastAsia="Calibri" w:hAnsi="Arial Narrow"/>
                <w:sz w:val="18"/>
                <w:szCs w:val="18"/>
              </w:rPr>
              <w:t xml:space="preserve">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AA8F" w14:textId="77777777" w:rsidR="008B1C7E" w:rsidRPr="008B1C7E" w:rsidRDefault="00F74163" w:rsidP="008B1C7E">
            <w:pPr>
              <w:pStyle w:val="Odsekzoznamu"/>
              <w:numPr>
                <w:ilvl w:val="0"/>
                <w:numId w:val="28"/>
              </w:numPr>
              <w:ind w:left="426"/>
              <w:rPr>
                <w:rFonts w:ascii="Arial Narrow" w:hAnsi="Arial Narrow"/>
                <w:sz w:val="18"/>
                <w:szCs w:val="18"/>
              </w:rPr>
            </w:pPr>
            <w:r w:rsidRPr="008B1C7E">
              <w:rPr>
                <w:rFonts w:ascii="Arial Narrow" w:eastAsia="Calibri" w:hAnsi="Arial Narrow"/>
                <w:sz w:val="18"/>
                <w:szCs w:val="18"/>
              </w:rPr>
              <w:t>popis krytia prevádzkových výdavkov súvisiacich s prevádzkou predmetu projektu po ukončení realizácie projektu.</w:t>
            </w:r>
          </w:p>
          <w:p w14:paraId="1348609B" w14:textId="722F1107" w:rsidR="00F13DF8" w:rsidRPr="00385B43" w:rsidRDefault="00F13DF8" w:rsidP="00CF33A1">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5EB43260"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142CE8D0"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19EC3221"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1C3CCD8C"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63A62CCE"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4928E9">
              <w:rPr>
                <w:rFonts w:ascii="Arial Narrow" w:hAnsi="Arial Narrow"/>
                <w:sz w:val="18"/>
                <w:szCs w:val="18"/>
              </w:rPr>
              <w:t xml:space="preserve">Príloha č. </w:t>
            </w:r>
            <w:r w:rsidR="008B1C7E">
              <w:rPr>
                <w:rFonts w:ascii="Arial Narrow" w:hAnsi="Arial Narrow"/>
                <w:sz w:val="18"/>
                <w:szCs w:val="18"/>
              </w:rPr>
              <w:t>2</w:t>
            </w:r>
            <w:r w:rsidRPr="004928E9">
              <w:rPr>
                <w:rFonts w:ascii="Arial Narrow" w:hAnsi="Arial Narrow"/>
                <w:sz w:val="18"/>
                <w:szCs w:val="18"/>
              </w:rPr>
              <w:t xml:space="preserve"> </w:t>
            </w:r>
            <w:proofErr w:type="spellStart"/>
            <w:r w:rsidRPr="004928E9">
              <w:rPr>
                <w:rFonts w:ascii="Arial Narrow" w:hAnsi="Arial Narrow"/>
                <w:sz w:val="18"/>
                <w:szCs w:val="18"/>
              </w:rPr>
              <w:t>ŽoPr</w:t>
            </w:r>
            <w:proofErr w:type="spellEnd"/>
            <w:r w:rsidRPr="004928E9">
              <w:rPr>
                <w:rFonts w:ascii="Arial Narrow" w:hAnsi="Arial Narrow"/>
                <w:sz w:val="18"/>
                <w:szCs w:val="18"/>
              </w:rPr>
              <w:t xml:space="preserve"> – Test podniku v</w:t>
            </w:r>
            <w:r w:rsidR="00862AC5" w:rsidRPr="004928E9">
              <w:rPr>
                <w:rFonts w:ascii="Arial Narrow" w:hAnsi="Arial Narrow"/>
                <w:sz w:val="18"/>
                <w:szCs w:val="18"/>
              </w:rPr>
              <w:t> </w:t>
            </w:r>
            <w:r w:rsidRPr="004928E9">
              <w:rPr>
                <w:rFonts w:ascii="Arial Narrow" w:hAnsi="Arial Narrow"/>
                <w:sz w:val="18"/>
                <w:szCs w:val="18"/>
              </w:rPr>
              <w:t>ťažkostiach</w:t>
            </w:r>
          </w:p>
          <w:p w14:paraId="7621A051" w14:textId="7911B678" w:rsidR="00862AC5" w:rsidRPr="00385B43" w:rsidRDefault="00862AC5" w:rsidP="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37921F6B" w:rsidR="00C0655E"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p w14:paraId="54A945C1" w14:textId="77777777" w:rsidR="00C9153F" w:rsidRDefault="00C9153F" w:rsidP="00C5470C">
            <w:pPr>
              <w:pStyle w:val="Odsekzoznamu"/>
              <w:autoSpaceDE w:val="0"/>
              <w:autoSpaceDN w:val="0"/>
              <w:ind w:left="1456" w:hanging="1390"/>
              <w:rPr>
                <w:rFonts w:ascii="Arial Narrow" w:hAnsi="Arial Narrow"/>
                <w:sz w:val="18"/>
                <w:szCs w:val="18"/>
              </w:rPr>
            </w:pPr>
          </w:p>
          <w:p w14:paraId="72573A7E" w14:textId="3DF16D2F" w:rsidR="00C9153F" w:rsidRPr="008B1C7E" w:rsidRDefault="00C9153F" w:rsidP="008B1C7E">
            <w:pPr>
              <w:autoSpaceDE w:val="0"/>
              <w:autoSpaceDN w:val="0"/>
              <w:rPr>
                <w:rFonts w:ascii="Arial Narrow" w:hAnsi="Arial Narrow"/>
                <w:sz w:val="18"/>
                <w:szCs w:val="18"/>
              </w:rPr>
            </w:pPr>
          </w:p>
        </w:tc>
      </w:tr>
      <w:tr w:rsidR="00C0655E" w:rsidRPr="00385B43" w14:paraId="4E529543" w14:textId="77777777" w:rsidTr="00B51F3B">
        <w:trPr>
          <w:trHeight w:val="146"/>
        </w:trPr>
        <w:tc>
          <w:tcPr>
            <w:tcW w:w="7054" w:type="dxa"/>
            <w:vAlign w:val="center"/>
          </w:tcPr>
          <w:p w14:paraId="4AF6728A" w14:textId="080555A8"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B3CEEB"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8B1C7E">
              <w:rPr>
                <w:rFonts w:ascii="Arial Narrow" w:hAnsi="Arial Narrow"/>
                <w:sz w:val="18"/>
                <w:szCs w:val="18"/>
              </w:rPr>
              <w:t>- Uznesenie</w:t>
            </w:r>
            <w:r w:rsidRPr="00385B43">
              <w:rPr>
                <w:rFonts w:ascii="Arial Narrow" w:hAnsi="Arial Narrow"/>
                <w:sz w:val="18"/>
                <w:szCs w:val="18"/>
              </w:rPr>
              <w:t>,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31A6E997"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8B1C7E">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369BFE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73" w:author="Autor">
              <w:r w:rsidR="00CF33A1">
                <w:rPr>
                  <w:rFonts w:ascii="Arial Narrow" w:hAnsi="Arial Narrow"/>
                  <w:sz w:val="18"/>
                  <w:szCs w:val="18"/>
                </w:rPr>
                <w:t>realizáciu</w:t>
              </w:r>
            </w:ins>
            <w:del w:id="74" w:author="Autor">
              <w:r w:rsidRPr="00385B43" w:rsidDel="00CF33A1">
                <w:rPr>
                  <w:rFonts w:ascii="Arial Narrow" w:hAnsi="Arial Narrow"/>
                  <w:sz w:val="18"/>
                  <w:szCs w:val="18"/>
                </w:rPr>
                <w:delText>práce na</w:delText>
              </w:r>
            </w:del>
            <w:r w:rsidRPr="00385B43">
              <w:rPr>
                <w:rFonts w:ascii="Arial Narrow" w:hAnsi="Arial Narrow"/>
                <w:sz w:val="18"/>
                <w:szCs w:val="18"/>
              </w:rPr>
              <w:t xml:space="preserve"> projekt</w:t>
            </w:r>
            <w:ins w:id="75" w:author="Autor">
              <w:r w:rsidR="00CF33A1">
                <w:rPr>
                  <w:rFonts w:ascii="Arial Narrow" w:hAnsi="Arial Narrow"/>
                  <w:sz w:val="18"/>
                  <w:szCs w:val="18"/>
                </w:rPr>
                <w:t>u</w:t>
              </w:r>
            </w:ins>
            <w:del w:id="76" w:author="Autor">
              <w:r w:rsidRPr="00385B43" w:rsidDel="00CF33A1">
                <w:rPr>
                  <w:rFonts w:ascii="Arial Narrow" w:hAnsi="Arial Narrow"/>
                  <w:sz w:val="18"/>
                  <w:szCs w:val="18"/>
                </w:rPr>
                <w:delText>e</w:delText>
              </w:r>
            </w:del>
            <w:r w:rsidRPr="00385B43">
              <w:rPr>
                <w:rFonts w:ascii="Arial Narrow" w:hAnsi="Arial Narrow"/>
                <w:sz w:val="18"/>
                <w:szCs w:val="18"/>
              </w:rPr>
              <w:t xml:space="preserve"> pred </w:t>
            </w:r>
            <w:del w:id="77" w:author="Autor">
              <w:r w:rsidRPr="00385B43" w:rsidDel="00CF33A1">
                <w:rPr>
                  <w:rFonts w:ascii="Arial Narrow" w:hAnsi="Arial Narrow"/>
                  <w:sz w:val="18"/>
                  <w:szCs w:val="18"/>
                </w:rPr>
                <w:delText>nadobudnutím účinnosti zmluvy o </w:delText>
              </w:r>
            </w:del>
            <w:ins w:id="78" w:author="Autor">
              <w:r w:rsidR="00CF33A1">
                <w:rPr>
                  <w:rFonts w:ascii="Arial Narrow" w:hAnsi="Arial Narrow"/>
                  <w:sz w:val="18"/>
                  <w:szCs w:val="18"/>
                </w:rPr>
                <w:t> </w:t>
              </w:r>
            </w:ins>
            <w:del w:id="79" w:author="Autor">
              <w:r w:rsidRPr="00385B43" w:rsidDel="00CF33A1">
                <w:rPr>
                  <w:rFonts w:ascii="Arial Narrow" w:hAnsi="Arial Narrow"/>
                  <w:sz w:val="18"/>
                  <w:szCs w:val="18"/>
                </w:rPr>
                <w:delText>príspevku</w:delText>
              </w:r>
            </w:del>
            <w:ins w:id="80" w:author="Autor">
              <w:r w:rsidR="00CF33A1">
                <w:rPr>
                  <w:rFonts w:ascii="Arial Narrow" w:hAnsi="Arial Narrow"/>
                  <w:sz w:val="18"/>
                  <w:szCs w:val="18"/>
                </w:rPr>
                <w:t xml:space="preserve">predložením </w:t>
              </w:r>
              <w:proofErr w:type="spellStart"/>
              <w:r w:rsidR="00CF33A1">
                <w:rPr>
                  <w:rFonts w:ascii="Arial Narrow" w:hAnsi="Arial Narrow"/>
                  <w:sz w:val="18"/>
                  <w:szCs w:val="18"/>
                </w:rPr>
                <w:t>ŽoPr</w:t>
              </w:r>
              <w:proofErr w:type="spellEnd"/>
              <w:r w:rsidR="00CF33A1">
                <w:rPr>
                  <w:rFonts w:ascii="Arial Narrow" w:hAnsi="Arial Narrow"/>
                  <w:sz w:val="18"/>
                  <w:szCs w:val="18"/>
                </w:rPr>
                <w:t xml:space="preserve"> na MAS</w:t>
              </w:r>
            </w:ins>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F9BF269"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6</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CAF703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51721360"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23379EF3" w:rsidR="00CE155D" w:rsidRPr="00385B43" w:rsidRDefault="00CE155D" w:rsidP="00C41525">
            <w:pPr>
              <w:pStyle w:val="Odsekzoznamu"/>
              <w:tabs>
                <w:tab w:val="left" w:pos="1593"/>
              </w:tabs>
              <w:autoSpaceDE w:val="0"/>
              <w:autoSpaceDN w:val="0"/>
              <w:ind w:left="1593" w:hanging="1527"/>
              <w:jc w:val="left"/>
              <w:rPr>
                <w:rFonts w:ascii="Arial Narrow" w:hAnsi="Arial Narrow"/>
                <w:sz w:val="18"/>
                <w:szCs w:val="18"/>
              </w:rPr>
            </w:pPr>
          </w:p>
        </w:tc>
      </w:tr>
      <w:tr w:rsidR="00D53FAB" w:rsidRPr="00385B43" w14:paraId="024BA2DC" w14:textId="77777777" w:rsidTr="004928E9">
        <w:trPr>
          <w:trHeight w:val="330"/>
        </w:trPr>
        <w:tc>
          <w:tcPr>
            <w:tcW w:w="7054" w:type="dxa"/>
            <w:vAlign w:val="center"/>
          </w:tcPr>
          <w:p w14:paraId="17EEAE10" w14:textId="64F7FFC3" w:rsidR="00D53FAB" w:rsidRPr="00385B43" w:rsidRDefault="00D53FAB" w:rsidP="004928E9">
            <w:pPr>
              <w:pStyle w:val="Odsekzoznamu"/>
              <w:numPr>
                <w:ilvl w:val="0"/>
                <w:numId w:val="8"/>
              </w:numPr>
              <w:autoSpaceDE w:val="0"/>
              <w:autoSpaceDN w:val="0"/>
              <w:ind w:left="426"/>
              <w:rPr>
                <w:rFonts w:ascii="Arial Narrow" w:hAnsi="Arial Narrow"/>
                <w:sz w:val="18"/>
                <w:szCs w:val="18"/>
              </w:rPr>
            </w:pPr>
            <w:r w:rsidRPr="00922D37">
              <w:rPr>
                <w:rFonts w:ascii="Arial Narrow" w:hAnsi="Arial Narrow"/>
                <w:sz w:val="18"/>
                <w:szCs w:val="18"/>
              </w:rPr>
              <w:t>Podmienky týkajúce sa štátnej pomoci</w:t>
            </w:r>
            <w:r w:rsidR="008A0977">
              <w:rPr>
                <w:rFonts w:ascii="Arial Narrow" w:hAnsi="Arial Narrow"/>
                <w:sz w:val="18"/>
                <w:szCs w:val="18"/>
              </w:rPr>
              <w:t xml:space="preserve"> </w:t>
            </w:r>
          </w:p>
        </w:tc>
        <w:tc>
          <w:tcPr>
            <w:tcW w:w="7405" w:type="dxa"/>
            <w:vAlign w:val="center"/>
          </w:tcPr>
          <w:p w14:paraId="3A985D9A" w14:textId="77777777" w:rsidR="00D53FAB" w:rsidRPr="00385B43" w:rsidRDefault="00D53FAB" w:rsidP="004928E9">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CF33A1" w14:paraId="1D5E0F62" w14:textId="706D9D50" w:rsidTr="00B51F3B">
        <w:trPr>
          <w:trHeight w:val="136"/>
          <w:del w:id="81" w:author="Autor"/>
        </w:trPr>
        <w:tc>
          <w:tcPr>
            <w:tcW w:w="7054" w:type="dxa"/>
            <w:vAlign w:val="center"/>
          </w:tcPr>
          <w:p w14:paraId="2574B83F" w14:textId="7FF83271" w:rsidR="006E13CA" w:rsidRPr="00385B43" w:rsidDel="00CF33A1" w:rsidRDefault="006E13CA" w:rsidP="007C1E56">
            <w:pPr>
              <w:pStyle w:val="Odsekzoznamu"/>
              <w:numPr>
                <w:ilvl w:val="0"/>
                <w:numId w:val="8"/>
              </w:numPr>
              <w:autoSpaceDE w:val="0"/>
              <w:autoSpaceDN w:val="0"/>
              <w:ind w:left="426"/>
              <w:rPr>
                <w:del w:id="82" w:author="Autor"/>
                <w:rFonts w:ascii="Arial Narrow" w:hAnsi="Arial Narrow"/>
                <w:sz w:val="18"/>
                <w:szCs w:val="18"/>
              </w:rPr>
            </w:pPr>
            <w:del w:id="83" w:author="Autor">
              <w:r w:rsidRPr="00385B43" w:rsidDel="00CF33A1">
                <w:rPr>
                  <w:rFonts w:ascii="Arial Narrow" w:hAnsi="Arial Narrow"/>
                  <w:sz w:val="18"/>
                  <w:szCs w:val="18"/>
                </w:rPr>
                <w:delText>Vyhlásené VO na hlavn</w:delText>
              </w:r>
              <w:r w:rsidR="002D040C" w:rsidDel="00CF33A1">
                <w:rPr>
                  <w:rFonts w:ascii="Arial Narrow" w:hAnsi="Arial Narrow"/>
                  <w:sz w:val="18"/>
                  <w:szCs w:val="18"/>
                </w:rPr>
                <w:delText>ú</w:delText>
              </w:r>
              <w:r w:rsidRPr="00385B43" w:rsidDel="00CF33A1">
                <w:rPr>
                  <w:rFonts w:ascii="Arial Narrow" w:hAnsi="Arial Narrow"/>
                  <w:sz w:val="18"/>
                  <w:szCs w:val="18"/>
                </w:rPr>
                <w:delText xml:space="preserve"> aktivit</w:delText>
              </w:r>
              <w:r w:rsidR="002D040C" w:rsidDel="00CF33A1">
                <w:rPr>
                  <w:rFonts w:ascii="Arial Narrow" w:hAnsi="Arial Narrow"/>
                  <w:sz w:val="18"/>
                  <w:szCs w:val="18"/>
                </w:rPr>
                <w:delText>u</w:delText>
              </w:r>
              <w:r w:rsidRPr="00385B43" w:rsidDel="00CF33A1">
                <w:rPr>
                  <w:rFonts w:ascii="Arial Narrow" w:hAnsi="Arial Narrow"/>
                  <w:sz w:val="18"/>
                  <w:szCs w:val="18"/>
                </w:rPr>
                <w:delText xml:space="preserve"> projektu</w:delText>
              </w:r>
            </w:del>
          </w:p>
        </w:tc>
        <w:tc>
          <w:tcPr>
            <w:tcW w:w="7405" w:type="dxa"/>
            <w:vAlign w:val="center"/>
          </w:tcPr>
          <w:p w14:paraId="09CD2055" w14:textId="6939FB61" w:rsidR="006E13CA" w:rsidRPr="00385B43" w:rsidDel="00CF33A1" w:rsidRDefault="006E13CA" w:rsidP="006E13CA">
            <w:pPr>
              <w:pStyle w:val="Odsekzoznamu"/>
              <w:tabs>
                <w:tab w:val="left" w:pos="1593"/>
              </w:tabs>
              <w:autoSpaceDE w:val="0"/>
              <w:autoSpaceDN w:val="0"/>
              <w:ind w:left="1593" w:hanging="1527"/>
              <w:jc w:val="left"/>
              <w:rPr>
                <w:del w:id="84" w:author="Autor"/>
                <w:rFonts w:ascii="Arial Narrow" w:hAnsi="Arial Narrow"/>
                <w:sz w:val="18"/>
                <w:szCs w:val="18"/>
              </w:rPr>
            </w:pPr>
            <w:del w:id="85" w:author="Autor">
              <w:r w:rsidRPr="00385B43" w:rsidDel="00CF33A1">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0D6EDA28"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r w:rsidR="008A0977">
              <w:rPr>
                <w:rFonts w:ascii="Arial Narrow" w:hAnsi="Arial Narrow"/>
                <w:sz w:val="18"/>
                <w:szCs w:val="18"/>
              </w:rPr>
              <w:t xml:space="preserve"> </w:t>
            </w:r>
          </w:p>
        </w:tc>
        <w:tc>
          <w:tcPr>
            <w:tcW w:w="7405" w:type="dxa"/>
            <w:vAlign w:val="center"/>
          </w:tcPr>
          <w:p w14:paraId="5B516AF7" w14:textId="70B3E820"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B46EF5">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40DD0B49"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B46EF5">
              <w:rPr>
                <w:rFonts w:ascii="Arial Narrow" w:hAnsi="Arial Narrow"/>
                <w:sz w:val="18"/>
                <w:szCs w:val="18"/>
              </w:rPr>
              <w:t>9</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5BC60C4E"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57D2E93F" w:rsidR="00CE155D" w:rsidRPr="00385B43" w:rsidRDefault="00CE155D" w:rsidP="00BD16C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8277C">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2F173E0F" w:rsidR="00CE155D" w:rsidRPr="00385B43" w:rsidRDefault="006B5BCA" w:rsidP="00BD16C1">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B46EF5">
              <w:rPr>
                <w:rFonts w:ascii="Arial Narrow" w:hAnsi="Arial Narrow"/>
                <w:sz w:val="18"/>
                <w:szCs w:val="18"/>
              </w:rPr>
              <w:t>1</w:t>
            </w:r>
            <w:ins w:id="86" w:author="Autor">
              <w:r w:rsidR="00BD16C1">
                <w:rPr>
                  <w:rFonts w:ascii="Arial Narrow" w:hAnsi="Arial Narrow"/>
                  <w:sz w:val="18"/>
                  <w:szCs w:val="18"/>
                </w:rPr>
                <w:t>4</w:t>
              </w:r>
            </w:ins>
            <w:del w:id="87" w:author="Autor">
              <w:r w:rsidR="00B46EF5" w:rsidDel="00BD16C1">
                <w:rPr>
                  <w:rFonts w:ascii="Arial Narrow" w:hAnsi="Arial Narrow"/>
                  <w:sz w:val="18"/>
                  <w:szCs w:val="18"/>
                </w:rPr>
                <w:delText>5</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042CB34F" w:rsidR="0036507C" w:rsidRPr="00385B43" w:rsidRDefault="0036507C" w:rsidP="0036507C">
            <w:pPr>
              <w:pStyle w:val="Odsekzoznamu"/>
              <w:autoSpaceDE w:val="0"/>
              <w:autoSpaceDN w:val="0"/>
              <w:ind w:left="37"/>
              <w:rPr>
                <w:rFonts w:ascii="Arial Narrow" w:hAnsi="Arial Narrow"/>
                <w:sz w:val="18"/>
                <w:szCs w:val="18"/>
              </w:rPr>
            </w:pPr>
            <w:r w:rsidRPr="00B46EF5">
              <w:rPr>
                <w:rFonts w:ascii="Arial Narrow" w:hAnsi="Arial Narrow"/>
                <w:sz w:val="18"/>
                <w:szCs w:val="18"/>
              </w:rPr>
              <w:t xml:space="preserve"> „Bez osobitnej prílohy““</w:t>
            </w:r>
          </w:p>
        </w:tc>
      </w:tr>
      <w:tr w:rsidR="008A604D" w:rsidRPr="00385B43" w:rsidDel="00226DC9" w14:paraId="013C5459" w14:textId="58A60BD9" w:rsidTr="00B51F3B">
        <w:trPr>
          <w:trHeight w:val="130"/>
          <w:del w:id="88" w:author="Autor"/>
        </w:trPr>
        <w:tc>
          <w:tcPr>
            <w:tcW w:w="7054" w:type="dxa"/>
            <w:vAlign w:val="center"/>
          </w:tcPr>
          <w:p w14:paraId="10BBDF15" w14:textId="181A3773" w:rsidR="008A604D" w:rsidRPr="00385B43" w:rsidDel="00226DC9" w:rsidRDefault="008A604D" w:rsidP="00B13A79">
            <w:pPr>
              <w:pStyle w:val="Odsekzoznamu"/>
              <w:numPr>
                <w:ilvl w:val="0"/>
                <w:numId w:val="8"/>
              </w:numPr>
              <w:autoSpaceDE w:val="0"/>
              <w:autoSpaceDN w:val="0"/>
              <w:ind w:left="426"/>
              <w:rPr>
                <w:del w:id="89" w:author="Autor"/>
                <w:rFonts w:ascii="Arial Narrow" w:hAnsi="Arial Narrow"/>
                <w:sz w:val="18"/>
                <w:szCs w:val="18"/>
              </w:rPr>
            </w:pPr>
            <w:del w:id="90" w:author="Autor">
              <w:r w:rsidRPr="00385B43" w:rsidDel="00226DC9">
                <w:rPr>
                  <w:rFonts w:ascii="Arial Narrow" w:hAnsi="Arial Narrow"/>
                  <w:sz w:val="18"/>
                  <w:szCs w:val="18"/>
                </w:rPr>
                <w:delText>Časová oprávnenosť realizácie projektu</w:delText>
              </w:r>
            </w:del>
          </w:p>
        </w:tc>
        <w:tc>
          <w:tcPr>
            <w:tcW w:w="7405" w:type="dxa"/>
            <w:vAlign w:val="center"/>
          </w:tcPr>
          <w:p w14:paraId="1269D5D0" w14:textId="36F10DAA" w:rsidR="008A604D" w:rsidRPr="00385B43" w:rsidDel="00226DC9" w:rsidRDefault="008A604D" w:rsidP="008A604D">
            <w:pPr>
              <w:pStyle w:val="Odsekzoznamu"/>
              <w:tabs>
                <w:tab w:val="left" w:pos="1593"/>
              </w:tabs>
              <w:autoSpaceDE w:val="0"/>
              <w:autoSpaceDN w:val="0"/>
              <w:ind w:left="1593" w:hanging="1527"/>
              <w:jc w:val="left"/>
              <w:rPr>
                <w:del w:id="91" w:author="Autor"/>
                <w:rFonts w:ascii="Arial Narrow" w:hAnsi="Arial Narrow"/>
                <w:sz w:val="18"/>
                <w:szCs w:val="18"/>
                <w:highlight w:val="yellow"/>
              </w:rPr>
            </w:pPr>
            <w:del w:id="92" w:author="Autor">
              <w:r w:rsidRPr="00385B43" w:rsidDel="00226DC9">
                <w:rPr>
                  <w:rFonts w:ascii="Arial Narrow" w:hAnsi="Arial Narrow"/>
                  <w:sz w:val="18"/>
                  <w:szCs w:val="18"/>
                </w:rPr>
                <w:delText>Bez osobitnej prílohy</w:delText>
              </w:r>
            </w:del>
          </w:p>
        </w:tc>
      </w:tr>
      <w:tr w:rsidR="008A604D" w:rsidRPr="00385B43" w:rsidDel="00226DC9" w14:paraId="69E446F4" w14:textId="6A4061D8" w:rsidTr="00B51F3B">
        <w:trPr>
          <w:trHeight w:val="122"/>
          <w:del w:id="93" w:author="Autor"/>
        </w:trPr>
        <w:tc>
          <w:tcPr>
            <w:tcW w:w="7054" w:type="dxa"/>
            <w:vAlign w:val="center"/>
          </w:tcPr>
          <w:p w14:paraId="7A0E41D1" w14:textId="3862E0A3" w:rsidR="008A604D" w:rsidRPr="00385B43" w:rsidDel="00226DC9" w:rsidRDefault="008A604D" w:rsidP="00B13A79">
            <w:pPr>
              <w:pStyle w:val="Odsekzoznamu"/>
              <w:numPr>
                <w:ilvl w:val="0"/>
                <w:numId w:val="8"/>
              </w:numPr>
              <w:autoSpaceDE w:val="0"/>
              <w:autoSpaceDN w:val="0"/>
              <w:ind w:left="426"/>
              <w:rPr>
                <w:del w:id="94" w:author="Autor"/>
                <w:rFonts w:ascii="Arial Narrow" w:hAnsi="Arial Narrow"/>
                <w:sz w:val="18"/>
                <w:szCs w:val="18"/>
              </w:rPr>
            </w:pPr>
            <w:del w:id="95" w:author="Autor">
              <w:r w:rsidRPr="00385B43" w:rsidDel="00226DC9">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639BC779" w:rsidR="008A604D" w:rsidRPr="00385B43" w:rsidDel="00226DC9" w:rsidRDefault="008A604D" w:rsidP="008A604D">
            <w:pPr>
              <w:pStyle w:val="Odsekzoznamu"/>
              <w:tabs>
                <w:tab w:val="left" w:pos="1593"/>
              </w:tabs>
              <w:autoSpaceDE w:val="0"/>
              <w:autoSpaceDN w:val="0"/>
              <w:ind w:left="1593" w:hanging="1527"/>
              <w:jc w:val="left"/>
              <w:rPr>
                <w:del w:id="96" w:author="Autor"/>
                <w:rFonts w:ascii="Arial Narrow" w:hAnsi="Arial Narrow"/>
                <w:sz w:val="18"/>
                <w:szCs w:val="18"/>
              </w:rPr>
            </w:pPr>
            <w:del w:id="97" w:author="Autor">
              <w:r w:rsidRPr="00385B43" w:rsidDel="00226DC9">
                <w:rPr>
                  <w:rFonts w:ascii="Arial Narrow" w:hAnsi="Arial Narrow"/>
                  <w:sz w:val="18"/>
                  <w:szCs w:val="18"/>
                </w:rPr>
                <w:delText>Bez osobitnej prílohy</w:delText>
              </w:r>
            </w:del>
          </w:p>
        </w:tc>
      </w:tr>
      <w:tr w:rsidR="00D53FAB" w:rsidRPr="00385B43" w:rsidDel="004A018A" w14:paraId="7352B6AD" w14:textId="1BFF5AFD" w:rsidTr="004928E9">
        <w:trPr>
          <w:trHeight w:val="122"/>
          <w:del w:id="98" w:author="Autor"/>
        </w:trPr>
        <w:tc>
          <w:tcPr>
            <w:tcW w:w="7054" w:type="dxa"/>
            <w:vAlign w:val="center"/>
          </w:tcPr>
          <w:p w14:paraId="6B9808DB" w14:textId="47E91461" w:rsidR="00D53FAB" w:rsidRPr="00CD4ABE" w:rsidDel="004A018A" w:rsidRDefault="00D53FAB" w:rsidP="00A56BEC">
            <w:pPr>
              <w:pStyle w:val="Odsekzoznamu"/>
              <w:numPr>
                <w:ilvl w:val="0"/>
                <w:numId w:val="8"/>
              </w:numPr>
              <w:autoSpaceDE w:val="0"/>
              <w:autoSpaceDN w:val="0"/>
              <w:ind w:left="426"/>
              <w:rPr>
                <w:del w:id="99" w:author="Autor"/>
                <w:rFonts w:ascii="Arial Narrow" w:hAnsi="Arial Narrow"/>
                <w:sz w:val="18"/>
                <w:szCs w:val="18"/>
              </w:rPr>
            </w:pPr>
            <w:del w:id="100" w:author="Autor">
              <w:r w:rsidRPr="00CD4ABE" w:rsidDel="004A018A">
                <w:rPr>
                  <w:rFonts w:ascii="Arial Narrow" w:hAnsi="Arial Narrow"/>
                  <w:sz w:val="18"/>
                  <w:szCs w:val="18"/>
                </w:rPr>
                <w:delText>Súlad s požiadavkami v oblasti dopadu projektu na územia sústavy NATURA 2000</w:delText>
              </w:r>
              <w:r w:rsidR="008A0977" w:rsidDel="004A018A">
                <w:rPr>
                  <w:rFonts w:ascii="Arial Narrow" w:hAnsi="Arial Narrow"/>
                  <w:sz w:val="18"/>
                  <w:szCs w:val="18"/>
                </w:rPr>
                <w:delText xml:space="preserve"> </w:delText>
              </w:r>
            </w:del>
          </w:p>
        </w:tc>
        <w:tc>
          <w:tcPr>
            <w:tcW w:w="7405" w:type="dxa"/>
            <w:vAlign w:val="center"/>
          </w:tcPr>
          <w:p w14:paraId="429899D7" w14:textId="02734A8B" w:rsidR="00D53FAB" w:rsidDel="004A018A" w:rsidRDefault="00D53FAB" w:rsidP="004928E9">
            <w:pPr>
              <w:pStyle w:val="Odsekzoznamu"/>
              <w:autoSpaceDE w:val="0"/>
              <w:autoSpaceDN w:val="0"/>
              <w:ind w:left="1478" w:hanging="1412"/>
              <w:jc w:val="left"/>
              <w:rPr>
                <w:del w:id="101" w:author="Autor"/>
                <w:rFonts w:ascii="Arial Narrow" w:hAnsi="Arial Narrow"/>
                <w:sz w:val="18"/>
                <w:szCs w:val="18"/>
              </w:rPr>
            </w:pPr>
            <w:del w:id="102" w:author="Autor">
              <w:r w:rsidDel="004A018A">
                <w:rPr>
                  <w:rFonts w:ascii="Arial Narrow" w:hAnsi="Arial Narrow"/>
                  <w:sz w:val="18"/>
                  <w:szCs w:val="18"/>
                </w:rPr>
                <w:delText xml:space="preserve">Príloha č. </w:delText>
              </w:r>
              <w:r w:rsidR="00B46EF5" w:rsidDel="004A018A">
                <w:rPr>
                  <w:rFonts w:ascii="Arial Narrow" w:hAnsi="Arial Narrow"/>
                  <w:sz w:val="18"/>
                  <w:szCs w:val="18"/>
                </w:rPr>
                <w:delText>1</w:delText>
              </w:r>
              <w:r w:rsidR="0068277C" w:rsidDel="004A018A">
                <w:rPr>
                  <w:rFonts w:ascii="Arial Narrow" w:hAnsi="Arial Narrow"/>
                  <w:sz w:val="18"/>
                  <w:szCs w:val="18"/>
                </w:rPr>
                <w:delText>1</w:delText>
              </w:r>
              <w:r w:rsidR="00B46EF5" w:rsidDel="004A018A">
                <w:rPr>
                  <w:rFonts w:ascii="Arial Narrow" w:hAnsi="Arial Narrow"/>
                  <w:sz w:val="18"/>
                  <w:szCs w:val="18"/>
                </w:rPr>
                <w:delText xml:space="preserve"> </w:delText>
              </w:r>
              <w:r w:rsidDel="004A018A">
                <w:rPr>
                  <w:rFonts w:ascii="Arial Narrow" w:hAnsi="Arial Narrow"/>
                  <w:sz w:val="18"/>
                  <w:szCs w:val="18"/>
                </w:rPr>
                <w:delText xml:space="preserve">ŽoPr – </w:delText>
              </w:r>
              <w:r w:rsidRPr="00AD7E3C" w:rsidDel="004A018A">
                <w:rPr>
                  <w:rFonts w:ascii="Arial Narrow" w:hAnsi="Arial Narrow"/>
                  <w:sz w:val="18"/>
                  <w:szCs w:val="18"/>
                </w:rPr>
                <w:delText>Doklady preukazujúce súlad s požiadavkami v oblasti dopadu projektu na územia sústavy NATURA 2000</w:delText>
              </w:r>
            </w:del>
          </w:p>
        </w:tc>
      </w:tr>
      <w:tr w:rsidR="00CD4ABE" w:rsidRPr="00385B43" w:rsidDel="004A018A" w14:paraId="5106B4F2" w14:textId="4C1F27AC" w:rsidTr="00B51F3B">
        <w:trPr>
          <w:trHeight w:val="122"/>
          <w:del w:id="103" w:author="Autor"/>
        </w:trPr>
        <w:tc>
          <w:tcPr>
            <w:tcW w:w="7054" w:type="dxa"/>
            <w:vAlign w:val="center"/>
          </w:tcPr>
          <w:p w14:paraId="72E9E11F" w14:textId="6103A535" w:rsidR="00CD4ABE" w:rsidRPr="00385B43" w:rsidDel="004A018A" w:rsidRDefault="00CD4ABE" w:rsidP="00A56BEC">
            <w:pPr>
              <w:pStyle w:val="Odsekzoznamu"/>
              <w:numPr>
                <w:ilvl w:val="0"/>
                <w:numId w:val="8"/>
              </w:numPr>
              <w:autoSpaceDE w:val="0"/>
              <w:autoSpaceDN w:val="0"/>
              <w:ind w:left="426"/>
              <w:rPr>
                <w:del w:id="104" w:author="Autor"/>
                <w:rFonts w:ascii="Arial Narrow" w:hAnsi="Arial Narrow"/>
                <w:sz w:val="18"/>
                <w:szCs w:val="18"/>
              </w:rPr>
            </w:pPr>
            <w:del w:id="105" w:author="Autor">
              <w:r w:rsidRPr="00CD4ABE" w:rsidDel="004A018A">
                <w:rPr>
                  <w:rFonts w:ascii="Arial Narrow" w:hAnsi="Arial Narrow"/>
                  <w:sz w:val="18"/>
                  <w:szCs w:val="18"/>
                </w:rPr>
                <w:delText>Súlad s požiadavkami v oblasti posudzovania vplyvov na životné prostredie</w:delText>
              </w:r>
              <w:r w:rsidR="008A0977" w:rsidDel="004A018A">
                <w:rPr>
                  <w:rFonts w:ascii="Arial Narrow" w:hAnsi="Arial Narrow"/>
                  <w:sz w:val="18"/>
                  <w:szCs w:val="18"/>
                </w:rPr>
                <w:delText xml:space="preserve"> </w:delText>
              </w:r>
            </w:del>
          </w:p>
        </w:tc>
        <w:tc>
          <w:tcPr>
            <w:tcW w:w="7405" w:type="dxa"/>
            <w:vAlign w:val="center"/>
          </w:tcPr>
          <w:p w14:paraId="116E56DA" w14:textId="7A488B91" w:rsidR="00CD4ABE" w:rsidRPr="00385B43" w:rsidDel="004A018A" w:rsidRDefault="00CD4ABE" w:rsidP="007959BE">
            <w:pPr>
              <w:pStyle w:val="Odsekzoznamu"/>
              <w:autoSpaceDE w:val="0"/>
              <w:autoSpaceDN w:val="0"/>
              <w:ind w:left="1478" w:hanging="1412"/>
              <w:jc w:val="left"/>
              <w:rPr>
                <w:del w:id="106" w:author="Autor"/>
                <w:rFonts w:ascii="Arial Narrow" w:hAnsi="Arial Narrow"/>
                <w:sz w:val="18"/>
                <w:szCs w:val="18"/>
              </w:rPr>
            </w:pPr>
            <w:del w:id="107" w:author="Autor">
              <w:r w:rsidDel="004A018A">
                <w:rPr>
                  <w:rFonts w:ascii="Arial Narrow" w:hAnsi="Arial Narrow"/>
                  <w:sz w:val="18"/>
                  <w:szCs w:val="18"/>
                </w:rPr>
                <w:delText xml:space="preserve">Príloha č. </w:delText>
              </w:r>
              <w:r w:rsidR="00B46EF5" w:rsidDel="004A018A">
                <w:rPr>
                  <w:rFonts w:ascii="Arial Narrow" w:hAnsi="Arial Narrow"/>
                  <w:sz w:val="18"/>
                  <w:szCs w:val="18"/>
                </w:rPr>
                <w:delText>1</w:delText>
              </w:r>
              <w:r w:rsidR="0068277C" w:rsidDel="004A018A">
                <w:rPr>
                  <w:rFonts w:ascii="Arial Narrow" w:hAnsi="Arial Narrow"/>
                  <w:sz w:val="18"/>
                  <w:szCs w:val="18"/>
                </w:rPr>
                <w:delText>2</w:delText>
              </w:r>
              <w:r w:rsidDel="004A018A">
                <w:rPr>
                  <w:rFonts w:ascii="Arial Narrow" w:hAnsi="Arial Narrow"/>
                  <w:sz w:val="18"/>
                  <w:szCs w:val="18"/>
                </w:rPr>
                <w:delText xml:space="preserve"> ŽoPr – </w:delText>
              </w:r>
              <w:r w:rsidRPr="00CD4ABE" w:rsidDel="004A018A">
                <w:rPr>
                  <w:rFonts w:ascii="Arial Narrow" w:hAnsi="Arial Narrow"/>
                  <w:sz w:val="18"/>
                  <w:szCs w:val="18"/>
                </w:rPr>
                <w:delText>Doklady preukazujúce plnenie požiadaviek v oblasti posudzovania vplyvov na životné prostredie</w:delText>
              </w:r>
            </w:del>
          </w:p>
        </w:tc>
      </w:tr>
    </w:tbl>
    <w:p w14:paraId="0B45DA1B" w14:textId="77777777" w:rsidR="00ED7925" w:rsidRDefault="00ED7925">
      <w:pPr>
        <w:rPr>
          <w:rFonts w:ascii="Arial Narrow" w:hAnsi="Arial Narr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22604C8"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114F4029" w14:textId="1C117900" w:rsidR="0040496B" w:rsidDel="00BD16C1" w:rsidRDefault="006A3CC2" w:rsidP="006C3E35">
            <w:pPr>
              <w:pStyle w:val="Odsekzoznamu"/>
              <w:numPr>
                <w:ilvl w:val="0"/>
                <w:numId w:val="15"/>
              </w:numPr>
              <w:autoSpaceDE w:val="0"/>
              <w:autoSpaceDN w:val="0"/>
              <w:adjustRightInd w:val="0"/>
              <w:spacing w:before="120" w:after="120" w:line="240" w:lineRule="auto"/>
              <w:ind w:left="426" w:right="111"/>
              <w:rPr>
                <w:del w:id="108" w:author="Autor"/>
                <w:rFonts w:ascii="Arial Narrow" w:hAnsi="Arial Narrow" w:cs="Times New Roman"/>
                <w:color w:val="000000"/>
                <w:szCs w:val="24"/>
              </w:rPr>
            </w:pPr>
            <w:del w:id="109" w:author="Autor">
              <w:r w:rsidRPr="00385B43" w:rsidDel="00BD16C1">
                <w:rPr>
                  <w:rFonts w:ascii="Arial Narrow" w:hAnsi="Arial Narrow" w:cs="Times New Roman"/>
                  <w:color w:val="000000"/>
                  <w:szCs w:val="24"/>
                </w:rPr>
                <w:delText>nezačnem s prácami na projekte pred nadobudnutím účinnosti zmluvy o</w:delText>
              </w:r>
              <w:r w:rsidR="0040496B" w:rsidDel="00BD16C1">
                <w:rPr>
                  <w:rFonts w:ascii="Arial Narrow" w:hAnsi="Arial Narrow" w:cs="Times New Roman"/>
                  <w:color w:val="000000"/>
                  <w:szCs w:val="24"/>
                </w:rPr>
                <w:delText> </w:delText>
              </w:r>
              <w:r w:rsidRPr="00385B43" w:rsidDel="00BD16C1">
                <w:rPr>
                  <w:rFonts w:ascii="Arial Narrow" w:hAnsi="Arial Narrow" w:cs="Times New Roman"/>
                  <w:color w:val="000000"/>
                  <w:szCs w:val="24"/>
                </w:rPr>
                <w:delText>príspevku</w:delText>
              </w:r>
              <w:r w:rsidR="0040496B" w:rsidDel="00BD16C1">
                <w:rPr>
                  <w:rFonts w:ascii="Arial Narrow" w:hAnsi="Arial Narrow" w:cs="Times New Roman"/>
                  <w:color w:val="000000"/>
                  <w:szCs w:val="24"/>
                </w:rPr>
                <w:delText xml:space="preserve"> </w:delText>
              </w:r>
            </w:del>
          </w:p>
          <w:p w14:paraId="655BBAE8" w14:textId="5D5FD85B" w:rsidR="00BD16C1" w:rsidRDefault="00BD16C1" w:rsidP="006C3E35">
            <w:pPr>
              <w:pStyle w:val="Odsekzoznamu"/>
              <w:numPr>
                <w:ilvl w:val="0"/>
                <w:numId w:val="15"/>
              </w:numPr>
              <w:autoSpaceDE w:val="0"/>
              <w:autoSpaceDN w:val="0"/>
              <w:adjustRightInd w:val="0"/>
              <w:spacing w:before="120" w:after="120" w:line="240" w:lineRule="auto"/>
              <w:ind w:left="426" w:right="111"/>
              <w:rPr>
                <w:ins w:id="110" w:author="Autor"/>
                <w:rFonts w:ascii="Arial Narrow" w:hAnsi="Arial Narrow" w:cs="Times New Roman"/>
                <w:color w:val="000000"/>
                <w:szCs w:val="24"/>
              </w:rPr>
            </w:pPr>
            <w:ins w:id="111" w:author="Autor">
              <w:r>
                <w:rPr>
                  <w:rFonts w:ascii="Arial Narrow" w:hAnsi="Arial Narrow" w:cs="Times New Roman"/>
                  <w:color w:val="000000"/>
                  <w:szCs w:val="24"/>
                </w:rPr>
                <w:t>som nezačal</w:t>
              </w:r>
              <w:r w:rsidDel="001042BC">
                <w:rPr>
                  <w:rFonts w:ascii="Arial Narrow" w:hAnsi="Arial Narrow" w:cs="Times New Roman"/>
                  <w:color w:val="000000"/>
                  <w:szCs w:val="24"/>
                </w:rPr>
                <w:t xml:space="preserve"> </w:t>
              </w:r>
              <w:r>
                <w:rPr>
                  <w:rFonts w:ascii="Arial Narrow" w:hAnsi="Arial Narrow" w:cs="Times New Roman"/>
                  <w:color w:val="000000"/>
                  <w:szCs w:val="24"/>
                </w:rPr>
                <w:t xml:space="preserve">realizáciu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Pr="00385B43">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6A20C746" w:rsidR="006A3CC2" w:rsidRPr="00385B43" w:rsidDel="00BD16C1" w:rsidRDefault="006A3CC2" w:rsidP="006C3E35">
            <w:pPr>
              <w:pStyle w:val="Odsekzoznamu"/>
              <w:numPr>
                <w:ilvl w:val="0"/>
                <w:numId w:val="15"/>
              </w:numPr>
              <w:autoSpaceDE w:val="0"/>
              <w:autoSpaceDN w:val="0"/>
              <w:adjustRightInd w:val="0"/>
              <w:spacing w:before="120" w:after="120" w:line="240" w:lineRule="auto"/>
              <w:ind w:left="426" w:right="111"/>
              <w:rPr>
                <w:del w:id="112" w:author="Autor"/>
                <w:rFonts w:ascii="Arial Narrow" w:hAnsi="Arial Narrow" w:cs="Times New Roman"/>
                <w:color w:val="000000"/>
                <w:szCs w:val="24"/>
              </w:rPr>
            </w:pPr>
            <w:del w:id="113" w:author="Autor">
              <w:r w:rsidRPr="00385B43" w:rsidDel="00BD16C1">
                <w:rPr>
                  <w:rFonts w:ascii="Arial Narrow" w:hAnsi="Arial Narrow" w:cs="Times New Roman"/>
                  <w:color w:val="000000"/>
                  <w:szCs w:val="24"/>
                </w:rPr>
                <w:delText>ukončím práce na projekte do 9 mesiacov od nadobudnutia účinnosti zmluvy o príspevku,</w:delText>
              </w:r>
            </w:del>
          </w:p>
          <w:p w14:paraId="20929BA0" w14:textId="4E2182F7"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14" w:name="_Ref500347763"/>
            <w:r w:rsidR="00613B6F" w:rsidRPr="00385B43">
              <w:rPr>
                <w:rStyle w:val="Odkaznapoznmkupodiarou"/>
                <w:rFonts w:ascii="Arial Narrow" w:hAnsi="Arial Narrow" w:cs="Times New Roman"/>
                <w:color w:val="000000"/>
                <w:szCs w:val="24"/>
              </w:rPr>
              <w:footnoteReference w:id="2"/>
            </w:r>
            <w:bookmarkEnd w:id="114"/>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w:t>
            </w:r>
            <w:r w:rsidR="00201F91" w:rsidRPr="00385B43">
              <w:rPr>
                <w:rFonts w:ascii="Arial Narrow" w:hAnsi="Arial Narrow" w:cs="Times New Roman"/>
                <w:color w:val="000000"/>
                <w:szCs w:val="24"/>
              </w:rPr>
              <w:t>,</w:t>
            </w:r>
          </w:p>
          <w:p w14:paraId="4F3232D7" w14:textId="5EFE70F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15"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15"/>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755E070F"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13F4ACB6" w:rsidR="00A0535A" w:rsidRDefault="00A0535A" w:rsidP="007959BE">
            <w:pPr>
              <w:pStyle w:val="Odsekzoznamu"/>
              <w:numPr>
                <w:ilvl w:val="0"/>
                <w:numId w:val="15"/>
              </w:numPr>
              <w:autoSpaceDE w:val="0"/>
              <w:autoSpaceDN w:val="0"/>
              <w:adjustRightInd w:val="0"/>
              <w:spacing w:before="120" w:after="120" w:line="240" w:lineRule="auto"/>
              <w:ind w:left="426" w:right="111"/>
              <w:rPr>
                <w:ins w:id="116" w:author="Auto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2C926F9A" w14:textId="04D423E4" w:rsidR="00BD16C1" w:rsidRPr="00385B43" w:rsidRDefault="00BD16C1"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17" w:author="Autor">
              <w:r w:rsidRPr="00BD16C1">
                <w:rPr>
                  <w:rFonts w:ascii="Arial Narrow" w:hAnsi="Arial Narrow" w:cs="Times New Roman"/>
                  <w:color w:val="000000"/>
                  <w:szCs w:val="24"/>
                </w:rPr>
                <w:t>vo vzťahu k existujúcej líniovej stavbe (</w:t>
              </w:r>
              <w:r>
                <w:rPr>
                  <w:rFonts w:ascii="Arial Narrow" w:hAnsi="Arial Narrow" w:cs="Times New Roman"/>
                  <w:color w:val="000000"/>
                  <w:szCs w:val="24"/>
                </w:rPr>
                <w:t>cyklotrasa</w:t>
              </w:r>
              <w:r w:rsidRPr="00BD16C1">
                <w:rPr>
                  <w:rFonts w:ascii="Arial Narrow" w:hAnsi="Arial Narrow" w:cs="Times New Roman"/>
                  <w:color w:val="000000"/>
                  <w:szCs w:val="24"/>
                </w:rPr>
                <w:t>) som oprávnený realizovať predkladaný projekt a nie sú známe žiadne okolnosti súvisiace s vlastníckymi a užívacími právami k predmetným nehnuteľnostiam, ktoré by mohli predstavovať riziko z hľadiska realizácie projektu a udržateľnosti výsledkov projektu</w:t>
              </w:r>
            </w:ins>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4D74513" w:rsidR="00704D30" w:rsidRPr="00204EA5" w:rsidRDefault="0041126F" w:rsidP="00AC4A1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r w:rsidR="00AC4A1D" w:rsidRPr="0068277C">
              <w:rPr>
                <w:rFonts w:ascii="Arial Narrow" w:hAnsi="Arial Narrow" w:cs="Times New Roman"/>
                <w:color w:val="000000"/>
                <w:szCs w:val="24"/>
              </w:rPr>
              <w:t xml:space="preserve"> </w:t>
            </w:r>
          </w:p>
          <w:p w14:paraId="6C7EB1B0" w14:textId="524DE038" w:rsidR="00A40985" w:rsidRPr="00A4098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1600C5" w:rsidRPr="0068277C">
              <w:rPr>
                <w:rFonts w:ascii="Arial Narrow" w:hAnsi="Arial Narrow" w:cs="Times New Roman"/>
                <w:color w:val="000000"/>
                <w:szCs w:val="24"/>
              </w:rPr>
              <w:t xml:space="preserve"> </w:t>
            </w:r>
          </w:p>
          <w:p w14:paraId="68688B41" w14:textId="4AE4F5D4"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w:t>
            </w:r>
            <w:bookmarkStart w:id="118" w:name="_GoBack"/>
            <w:r w:rsidRPr="00385B43">
              <w:rPr>
                <w:rFonts w:ascii="Arial Narrow" w:hAnsi="Arial Narrow" w:cs="Times New Roman"/>
                <w:color w:val="000000"/>
                <w:szCs w:val="24"/>
              </w:rPr>
              <w:t xml:space="preserve">doplnení </w:t>
            </w:r>
            <w:bookmarkEnd w:id="118"/>
            <w:r w:rsidRPr="00385B43">
              <w:rPr>
                <w:rFonts w:ascii="Arial Narrow" w:hAnsi="Arial Narrow" w:cs="Times New Roman"/>
                <w:color w:val="000000"/>
                <w:szCs w:val="24"/>
              </w:rPr>
              <w:t xml:space="preserve">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09C34" w14:textId="77777777" w:rsidR="001D45A1" w:rsidRDefault="001D45A1" w:rsidP="00297396">
      <w:pPr>
        <w:spacing w:after="0" w:line="240" w:lineRule="auto"/>
      </w:pPr>
      <w:r>
        <w:separator/>
      </w:r>
    </w:p>
  </w:endnote>
  <w:endnote w:type="continuationSeparator" w:id="0">
    <w:p w14:paraId="38720BD1" w14:textId="77777777" w:rsidR="001D45A1" w:rsidRDefault="001D45A1" w:rsidP="00297396">
      <w:pPr>
        <w:spacing w:after="0" w:line="240" w:lineRule="auto"/>
      </w:pPr>
      <w:r>
        <w:continuationSeparator/>
      </w:r>
    </w:p>
  </w:endnote>
  <w:endnote w:type="continuationNotice" w:id="1">
    <w:p w14:paraId="41A32E7A" w14:textId="77777777" w:rsidR="001D45A1" w:rsidRDefault="001D45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3D72" w14:textId="036B8897" w:rsidR="003A6800" w:rsidRPr="00016F1C" w:rsidRDefault="003A68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EF92406" w:rsidR="003A6800" w:rsidRPr="001A4E70" w:rsidRDefault="003A6800"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7F6F" w14:textId="68828A2E" w:rsidR="003A6800" w:rsidRDefault="003A68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14170C5B" w:rsidR="003A6800" w:rsidRPr="001A4E70" w:rsidRDefault="003A68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86CD" w14:textId="77777777" w:rsidR="003A6800" w:rsidRDefault="003A68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57585706" w:rsidR="003A6800" w:rsidRPr="00B13A79" w:rsidRDefault="003A68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D691" w14:textId="77777777" w:rsidR="003A6800" w:rsidRDefault="003A6800"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4747AE2" w:rsidR="003A6800" w:rsidRPr="00B13A79" w:rsidRDefault="003A68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875C" w14:textId="77777777" w:rsidR="003A6800" w:rsidRPr="00016F1C" w:rsidRDefault="003A680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04AFDF3" w:rsidR="003A6800" w:rsidRPr="00B13A79" w:rsidRDefault="003A6800"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36591">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3A6800" w:rsidRPr="00570367" w:rsidRDefault="003A680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A2306" w14:textId="77777777" w:rsidR="001D45A1" w:rsidRDefault="001D45A1" w:rsidP="00297396">
      <w:pPr>
        <w:spacing w:after="0" w:line="240" w:lineRule="auto"/>
      </w:pPr>
      <w:r>
        <w:separator/>
      </w:r>
    </w:p>
  </w:footnote>
  <w:footnote w:type="continuationSeparator" w:id="0">
    <w:p w14:paraId="69C38920" w14:textId="77777777" w:rsidR="001D45A1" w:rsidRDefault="001D45A1" w:rsidP="00297396">
      <w:pPr>
        <w:spacing w:after="0" w:line="240" w:lineRule="auto"/>
      </w:pPr>
      <w:r>
        <w:continuationSeparator/>
      </w:r>
    </w:p>
  </w:footnote>
  <w:footnote w:type="continuationNotice" w:id="1">
    <w:p w14:paraId="2DD09BF9" w14:textId="77777777" w:rsidR="001D45A1" w:rsidRDefault="001D45A1">
      <w:pPr>
        <w:spacing w:after="0" w:line="240" w:lineRule="auto"/>
      </w:pPr>
    </w:p>
  </w:footnote>
  <w:footnote w:id="2">
    <w:p w14:paraId="6BBEF93C" w14:textId="109A2203" w:rsidR="003A6800" w:rsidRPr="00221DA9" w:rsidRDefault="003A6800"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A6800" w:rsidRPr="00221DA9" w:rsidRDefault="003A6800"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A6800" w:rsidRPr="00613B6F" w:rsidRDefault="003A6800"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3A6800" w:rsidRDefault="003A6800"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4D8162FB" w:rsidR="003A6800" w:rsidRDefault="003A6800"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1DF2" w14:textId="77777777" w:rsidR="003A6800" w:rsidRPr="00627EA3" w:rsidRDefault="003A6800"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BF52" w14:textId="584AB389" w:rsidR="003A6800" w:rsidRPr="001F013A" w:rsidRDefault="00FA184D" w:rsidP="000F2DA9">
    <w:pPr>
      <w:pStyle w:val="Hlavika"/>
      <w:rPr>
        <w:rFonts w:ascii="Arial Narrow" w:hAnsi="Arial Narrow"/>
        <w:sz w:val="20"/>
      </w:rPr>
    </w:pPr>
    <w:r>
      <w:rPr>
        <w:noProof/>
        <w:lang w:eastAsia="sk-SK"/>
      </w:rPr>
      <w:drawing>
        <wp:anchor distT="0" distB="0" distL="114300" distR="114300" simplePos="0" relativeHeight="251674624" behindDoc="0" locked="0" layoutInCell="1" allowOverlap="1" wp14:anchorId="44D67426" wp14:editId="50485590">
          <wp:simplePos x="0" y="0"/>
          <wp:positionH relativeFrom="margin">
            <wp:posOffset>28575</wp:posOffset>
          </wp:positionH>
          <wp:positionV relativeFrom="paragraph">
            <wp:posOffset>-182880</wp:posOffset>
          </wp:positionV>
          <wp:extent cx="541020" cy="531495"/>
          <wp:effectExtent l="0" t="0" r="0" b="1905"/>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3149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800">
      <w:rPr>
        <w:noProof/>
        <w:lang w:eastAsia="sk-SK"/>
      </w:rPr>
      <w:drawing>
        <wp:anchor distT="0" distB="0" distL="114300" distR="114300" simplePos="0" relativeHeight="251649024" behindDoc="1" locked="0" layoutInCell="1" allowOverlap="1" wp14:anchorId="26999D6E" wp14:editId="3D05ABFF">
          <wp:simplePos x="0" y="0"/>
          <wp:positionH relativeFrom="column">
            <wp:posOffset>1170305</wp:posOffset>
          </wp:positionH>
          <wp:positionV relativeFrom="paragraph">
            <wp:posOffset>-117475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A6800">
      <w:rPr>
        <w:noProof/>
        <w:lang w:eastAsia="sk-SK"/>
      </w:rPr>
      <w:drawing>
        <wp:anchor distT="0" distB="0" distL="114300" distR="114300" simplePos="0" relativeHeight="251673600" behindDoc="1" locked="0" layoutInCell="1" allowOverlap="1" wp14:anchorId="4146A59A" wp14:editId="78EC87AB">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6800">
      <w:rPr>
        <w:noProof/>
        <w:lang w:eastAsia="sk-SK"/>
      </w:rPr>
      <w:drawing>
        <wp:anchor distT="0" distB="0" distL="114300" distR="114300" simplePos="0" relativeHeight="251653120" behindDoc="1" locked="0" layoutInCell="1" allowOverlap="1" wp14:anchorId="35A01954" wp14:editId="40ED33C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3A6800" w:rsidRDefault="003A680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F263" w14:textId="3BC5A9C0" w:rsidR="003A6800" w:rsidRDefault="003A6800"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257C" w14:textId="0864E05D" w:rsidR="003A6800" w:rsidRDefault="003A6800"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30CA"/>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736"/>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5A1"/>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6DC9"/>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00"/>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E6884"/>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18A"/>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0F07"/>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77C"/>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5CFB"/>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01BF"/>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578D4"/>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1C7E"/>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0985"/>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A3F89"/>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5F25"/>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6EF5"/>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16C1"/>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372"/>
    <w:rsid w:val="00C45C5A"/>
    <w:rsid w:val="00C471F4"/>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33A1"/>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2EF1"/>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273"/>
    <w:rsid w:val="00E26CBA"/>
    <w:rsid w:val="00E26D11"/>
    <w:rsid w:val="00E328C0"/>
    <w:rsid w:val="00E32A26"/>
    <w:rsid w:val="00E33A76"/>
    <w:rsid w:val="00E34D6F"/>
    <w:rsid w:val="00E36591"/>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A5B"/>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184D"/>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03D0"/>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86F23"/>
    <w:rsid w:val="00147404"/>
    <w:rsid w:val="0015687B"/>
    <w:rsid w:val="0031009D"/>
    <w:rsid w:val="00370346"/>
    <w:rsid w:val="00381EE3"/>
    <w:rsid w:val="003B20BC"/>
    <w:rsid w:val="003C4D1D"/>
    <w:rsid w:val="00416306"/>
    <w:rsid w:val="00417961"/>
    <w:rsid w:val="004539EB"/>
    <w:rsid w:val="0046276E"/>
    <w:rsid w:val="00476707"/>
    <w:rsid w:val="0050057B"/>
    <w:rsid w:val="00503470"/>
    <w:rsid w:val="00506C57"/>
    <w:rsid w:val="00514765"/>
    <w:rsid w:val="00517339"/>
    <w:rsid w:val="00580E5E"/>
    <w:rsid w:val="005A698A"/>
    <w:rsid w:val="00654AE1"/>
    <w:rsid w:val="006845DE"/>
    <w:rsid w:val="00712C84"/>
    <w:rsid w:val="007B0225"/>
    <w:rsid w:val="00803F6C"/>
    <w:rsid w:val="00885052"/>
    <w:rsid w:val="008A5F9C"/>
    <w:rsid w:val="008F0B6E"/>
    <w:rsid w:val="009400AE"/>
    <w:rsid w:val="00947A88"/>
    <w:rsid w:val="00966EEE"/>
    <w:rsid w:val="00976238"/>
    <w:rsid w:val="00980C17"/>
    <w:rsid w:val="009B4DB2"/>
    <w:rsid w:val="009C3CCC"/>
    <w:rsid w:val="00A118B3"/>
    <w:rsid w:val="00A15D86"/>
    <w:rsid w:val="00A62617"/>
    <w:rsid w:val="00B21DAE"/>
    <w:rsid w:val="00BE51E0"/>
    <w:rsid w:val="00CE79F2"/>
    <w:rsid w:val="00D5420E"/>
    <w:rsid w:val="00D659EE"/>
    <w:rsid w:val="00E426B2"/>
    <w:rsid w:val="00E4685B"/>
    <w:rsid w:val="00EB2E49"/>
    <w:rsid w:val="00EF3E39"/>
    <w:rsid w:val="00F23F7A"/>
    <w:rsid w:val="00F40C69"/>
    <w:rsid w:val="00F70B43"/>
    <w:rsid w:val="00FB0B8E"/>
    <w:rsid w:val="00FC6B48"/>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C0AB6-9386-47CD-9870-E7E7D06C0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3729</Words>
  <Characters>21259</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2022-08-09T08:34:00Z</dcterms:created>
  <dcterms:modified xsi:type="dcterms:W3CDTF">2022-08-18T12:06:00Z</dcterms:modified>
</cp:coreProperties>
</file>